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8E87FD4" w14:textId="77777777">
        <w:tc>
          <w:tcPr>
            <w:tcW w:w="1620" w:type="dxa"/>
            <w:tcBorders>
              <w:bottom w:val="single" w:sz="4" w:space="0" w:color="auto"/>
            </w:tcBorders>
            <w:shd w:val="clear" w:color="auto" w:fill="FFFFFF"/>
            <w:vAlign w:val="center"/>
          </w:tcPr>
          <w:p w14:paraId="0AE4613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7671F4D5" w14:textId="77777777" w:rsidR="00152993" w:rsidRDefault="003100CE" w:rsidP="00673BF3">
            <w:pPr>
              <w:pStyle w:val="Header"/>
              <w:jc w:val="center"/>
            </w:pPr>
            <w:hyperlink r:id="rId7" w:history="1">
              <w:r w:rsidR="008E3DAB" w:rsidRPr="00736E47">
                <w:rPr>
                  <w:rStyle w:val="Hyperlink"/>
                </w:rPr>
                <w:t>263</w:t>
              </w:r>
            </w:hyperlink>
          </w:p>
        </w:tc>
        <w:tc>
          <w:tcPr>
            <w:tcW w:w="1440" w:type="dxa"/>
            <w:tcBorders>
              <w:bottom w:val="single" w:sz="4" w:space="0" w:color="auto"/>
            </w:tcBorders>
            <w:shd w:val="clear" w:color="auto" w:fill="FFFFFF"/>
            <w:vAlign w:val="center"/>
          </w:tcPr>
          <w:p w14:paraId="0CCA93A1"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528E51E4" w14:textId="77777777" w:rsidR="00152993" w:rsidRPr="00673BF3" w:rsidRDefault="002E0C14" w:rsidP="00673BF3">
            <w:pPr>
              <w:pStyle w:val="Header"/>
              <w:spacing w:before="120" w:after="120"/>
              <w:rPr>
                <w:b w:val="0"/>
              </w:rPr>
            </w:pPr>
            <w:r w:rsidRPr="00673BF3">
              <w:rPr>
                <w:rStyle w:val="Strong"/>
                <w:rFonts w:ascii="Roboto" w:hAnsi="Roboto"/>
                <w:b/>
                <w:bCs/>
                <w:color w:val="212529"/>
                <w:shd w:val="clear" w:color="auto" w:fill="FFFFFF"/>
              </w:rPr>
              <w:t>Clarification of Controllable Load Resource Primary Frequency Response Responsibilities</w:t>
            </w:r>
          </w:p>
        </w:tc>
      </w:tr>
    </w:tbl>
    <w:p w14:paraId="4A7CC65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373E90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FD2387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ECD4244" w14:textId="7844B6B9" w:rsidR="00152993" w:rsidRDefault="00545277">
            <w:pPr>
              <w:pStyle w:val="NormalArial"/>
            </w:pPr>
            <w:r>
              <w:t>July</w:t>
            </w:r>
            <w:r w:rsidR="00466519">
              <w:t xml:space="preserve"> </w:t>
            </w:r>
            <w:r w:rsidR="00380B9B">
              <w:t>22</w:t>
            </w:r>
            <w:r w:rsidR="002E69A8">
              <w:t xml:space="preserve">, </w:t>
            </w:r>
            <w:r w:rsidR="00466519">
              <w:t>2024</w:t>
            </w:r>
          </w:p>
        </w:tc>
      </w:tr>
    </w:tbl>
    <w:p w14:paraId="60C029A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327EFE6" w14:textId="77777777">
        <w:trPr>
          <w:trHeight w:val="440"/>
        </w:trPr>
        <w:tc>
          <w:tcPr>
            <w:tcW w:w="10440" w:type="dxa"/>
            <w:gridSpan w:val="2"/>
            <w:tcBorders>
              <w:top w:val="single" w:sz="4" w:space="0" w:color="auto"/>
            </w:tcBorders>
            <w:shd w:val="clear" w:color="auto" w:fill="FFFFFF"/>
            <w:vAlign w:val="center"/>
          </w:tcPr>
          <w:p w14:paraId="4709EF23" w14:textId="77777777" w:rsidR="00152993" w:rsidRDefault="00152993">
            <w:pPr>
              <w:pStyle w:val="Header"/>
              <w:jc w:val="center"/>
            </w:pPr>
            <w:r>
              <w:t>Submitter’s Information</w:t>
            </w:r>
          </w:p>
        </w:tc>
      </w:tr>
      <w:tr w:rsidR="00152993" w14:paraId="034FF123" w14:textId="77777777">
        <w:trPr>
          <w:trHeight w:val="350"/>
        </w:trPr>
        <w:tc>
          <w:tcPr>
            <w:tcW w:w="2880" w:type="dxa"/>
            <w:shd w:val="clear" w:color="auto" w:fill="FFFFFF"/>
            <w:vAlign w:val="center"/>
          </w:tcPr>
          <w:p w14:paraId="0E2B30C3" w14:textId="77777777" w:rsidR="00152993" w:rsidRPr="00EC55B3" w:rsidRDefault="00152993" w:rsidP="00EC55B3">
            <w:pPr>
              <w:pStyle w:val="Header"/>
            </w:pPr>
            <w:r w:rsidRPr="00EC55B3">
              <w:t>Name</w:t>
            </w:r>
          </w:p>
        </w:tc>
        <w:tc>
          <w:tcPr>
            <w:tcW w:w="7560" w:type="dxa"/>
            <w:vAlign w:val="center"/>
          </w:tcPr>
          <w:p w14:paraId="29FA5307" w14:textId="264839A7" w:rsidR="00152993" w:rsidRDefault="00193723">
            <w:pPr>
              <w:pStyle w:val="NormalArial"/>
            </w:pPr>
            <w:r>
              <w:t>Jim Gant</w:t>
            </w:r>
          </w:p>
        </w:tc>
      </w:tr>
      <w:tr w:rsidR="00152993" w14:paraId="35960913" w14:textId="77777777">
        <w:trPr>
          <w:trHeight w:val="350"/>
        </w:trPr>
        <w:tc>
          <w:tcPr>
            <w:tcW w:w="2880" w:type="dxa"/>
            <w:shd w:val="clear" w:color="auto" w:fill="FFFFFF"/>
            <w:vAlign w:val="center"/>
          </w:tcPr>
          <w:p w14:paraId="2CE28B08" w14:textId="77777777" w:rsidR="00152993" w:rsidRPr="00EC55B3" w:rsidRDefault="00152993" w:rsidP="00EC55B3">
            <w:pPr>
              <w:pStyle w:val="Header"/>
            </w:pPr>
            <w:r w:rsidRPr="00EC55B3">
              <w:t>E-mail Address</w:t>
            </w:r>
          </w:p>
        </w:tc>
        <w:tc>
          <w:tcPr>
            <w:tcW w:w="7560" w:type="dxa"/>
            <w:vAlign w:val="center"/>
          </w:tcPr>
          <w:p w14:paraId="09FC780C" w14:textId="1B3D382D" w:rsidR="00152993" w:rsidRDefault="003100CE">
            <w:pPr>
              <w:pStyle w:val="NormalArial"/>
            </w:pPr>
            <w:hyperlink r:id="rId8" w:history="1">
              <w:r w:rsidR="00EA7DF8" w:rsidRPr="00463B81">
                <w:rPr>
                  <w:rStyle w:val="Hyperlink"/>
                </w:rPr>
                <w:t>jgant@prioritypower.com</w:t>
              </w:r>
            </w:hyperlink>
          </w:p>
        </w:tc>
      </w:tr>
      <w:tr w:rsidR="00152993" w14:paraId="48632AD6" w14:textId="77777777">
        <w:trPr>
          <w:trHeight w:val="350"/>
        </w:trPr>
        <w:tc>
          <w:tcPr>
            <w:tcW w:w="2880" w:type="dxa"/>
            <w:shd w:val="clear" w:color="auto" w:fill="FFFFFF"/>
            <w:vAlign w:val="center"/>
          </w:tcPr>
          <w:p w14:paraId="57E6F7E4" w14:textId="77777777" w:rsidR="00152993" w:rsidRPr="00EC55B3" w:rsidRDefault="00152993" w:rsidP="00EC55B3">
            <w:pPr>
              <w:pStyle w:val="Header"/>
            </w:pPr>
            <w:r w:rsidRPr="00EC55B3">
              <w:t>Company</w:t>
            </w:r>
          </w:p>
        </w:tc>
        <w:tc>
          <w:tcPr>
            <w:tcW w:w="7560" w:type="dxa"/>
            <w:vAlign w:val="center"/>
          </w:tcPr>
          <w:p w14:paraId="52C0C570" w14:textId="2081C4B2" w:rsidR="00152993" w:rsidRDefault="00EA7DF8">
            <w:pPr>
              <w:pStyle w:val="NormalArial"/>
            </w:pPr>
            <w:r>
              <w:t>Priority Power Management LLC</w:t>
            </w:r>
          </w:p>
        </w:tc>
      </w:tr>
      <w:tr w:rsidR="00152993" w14:paraId="0E0F5DB8" w14:textId="77777777">
        <w:trPr>
          <w:trHeight w:val="350"/>
        </w:trPr>
        <w:tc>
          <w:tcPr>
            <w:tcW w:w="2880" w:type="dxa"/>
            <w:tcBorders>
              <w:bottom w:val="single" w:sz="4" w:space="0" w:color="auto"/>
            </w:tcBorders>
            <w:shd w:val="clear" w:color="auto" w:fill="FFFFFF"/>
            <w:vAlign w:val="center"/>
          </w:tcPr>
          <w:p w14:paraId="1F6F22B8"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593B18F" w14:textId="77777777" w:rsidR="00152993" w:rsidRDefault="00152993">
            <w:pPr>
              <w:pStyle w:val="NormalArial"/>
            </w:pPr>
          </w:p>
        </w:tc>
      </w:tr>
      <w:tr w:rsidR="00152993" w14:paraId="6B1CAEA9" w14:textId="77777777">
        <w:trPr>
          <w:trHeight w:val="350"/>
        </w:trPr>
        <w:tc>
          <w:tcPr>
            <w:tcW w:w="2880" w:type="dxa"/>
            <w:shd w:val="clear" w:color="auto" w:fill="FFFFFF"/>
            <w:vAlign w:val="center"/>
          </w:tcPr>
          <w:p w14:paraId="7E8B1A1B"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9757BD7" w14:textId="0AEB8CA0" w:rsidR="00152993" w:rsidRDefault="00EA7DF8">
            <w:pPr>
              <w:pStyle w:val="NormalArial"/>
            </w:pPr>
            <w:r>
              <w:t>214-562-1807</w:t>
            </w:r>
          </w:p>
        </w:tc>
      </w:tr>
      <w:tr w:rsidR="00075A94" w14:paraId="1F395E98" w14:textId="77777777">
        <w:trPr>
          <w:trHeight w:val="350"/>
        </w:trPr>
        <w:tc>
          <w:tcPr>
            <w:tcW w:w="2880" w:type="dxa"/>
            <w:tcBorders>
              <w:bottom w:val="single" w:sz="4" w:space="0" w:color="auto"/>
            </w:tcBorders>
            <w:shd w:val="clear" w:color="auto" w:fill="FFFFFF"/>
            <w:vAlign w:val="center"/>
          </w:tcPr>
          <w:p w14:paraId="46657524"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D4BC7B6" w14:textId="45AB26DD" w:rsidR="00075A94" w:rsidRDefault="00EA7DF8">
            <w:pPr>
              <w:pStyle w:val="NormalArial"/>
            </w:pPr>
            <w:r>
              <w:t>Independent Retail Electric Provider (IREP)</w:t>
            </w:r>
          </w:p>
        </w:tc>
      </w:tr>
    </w:tbl>
    <w:p w14:paraId="76EEC003"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5277" w14:paraId="519B08EE" w14:textId="77777777" w:rsidTr="0088055C">
        <w:trPr>
          <w:trHeight w:val="350"/>
        </w:trPr>
        <w:tc>
          <w:tcPr>
            <w:tcW w:w="10440" w:type="dxa"/>
            <w:tcBorders>
              <w:bottom w:val="single" w:sz="4" w:space="0" w:color="auto"/>
            </w:tcBorders>
            <w:shd w:val="clear" w:color="auto" w:fill="FFFFFF"/>
            <w:vAlign w:val="center"/>
          </w:tcPr>
          <w:p w14:paraId="40492847" w14:textId="77777777" w:rsidR="00545277" w:rsidRDefault="00545277" w:rsidP="0088055C">
            <w:pPr>
              <w:pStyle w:val="Header"/>
              <w:jc w:val="center"/>
            </w:pPr>
            <w:r>
              <w:t>Comments</w:t>
            </w:r>
          </w:p>
        </w:tc>
      </w:tr>
    </w:tbl>
    <w:p w14:paraId="43B263D5" w14:textId="1F9DFDC8" w:rsidR="0055032D" w:rsidRDefault="00C27AC6" w:rsidP="00545277">
      <w:pPr>
        <w:pStyle w:val="NormalArial"/>
        <w:spacing w:before="120" w:after="120"/>
      </w:pPr>
      <w:r>
        <w:t xml:space="preserve">Priority Power Management LLC (Priority Power) appreciates </w:t>
      </w:r>
      <w:r w:rsidR="001A3DB4">
        <w:t xml:space="preserve">the opportunity to </w:t>
      </w:r>
      <w:r>
        <w:t xml:space="preserve">work with ERCOT on the following clarifications to </w:t>
      </w:r>
      <w:r w:rsidR="002E69A8">
        <w:t>Nodal Operating Guide Revision Request (</w:t>
      </w:r>
      <w:r>
        <w:t>NOGRR</w:t>
      </w:r>
      <w:r w:rsidR="002E69A8">
        <w:t>)</w:t>
      </w:r>
      <w:r>
        <w:t xml:space="preserve"> 263</w:t>
      </w:r>
      <w:r w:rsidR="001A3DB4">
        <w:t xml:space="preserve"> as originally proposed</w:t>
      </w:r>
      <w:r w:rsidR="0096235C">
        <w:t xml:space="preserve"> and </w:t>
      </w:r>
      <w:r w:rsidR="006E049C">
        <w:t>conforming amendments to</w:t>
      </w:r>
      <w:r w:rsidR="006E049C" w:rsidRPr="006E049C">
        <w:rPr>
          <w:b/>
          <w:sz w:val="36"/>
        </w:rPr>
        <w:t xml:space="preserve"> </w:t>
      </w:r>
      <w:r w:rsidR="006E049C" w:rsidRPr="006E049C">
        <w:rPr>
          <w:bCs/>
        </w:rPr>
        <w:t>Section 8</w:t>
      </w:r>
      <w:r w:rsidR="008269AA">
        <w:rPr>
          <w:bCs/>
        </w:rPr>
        <w:t>,</w:t>
      </w:r>
      <w:r w:rsidR="006E049C">
        <w:rPr>
          <w:bCs/>
        </w:rPr>
        <w:t xml:space="preserve"> </w:t>
      </w:r>
      <w:r w:rsidR="006E049C" w:rsidRPr="006E049C">
        <w:rPr>
          <w:bCs/>
        </w:rPr>
        <w:t>Attachment J</w:t>
      </w:r>
      <w:r w:rsidR="008269AA">
        <w:rPr>
          <w:bCs/>
        </w:rPr>
        <w:t>,</w:t>
      </w:r>
      <w:r w:rsidR="006E049C">
        <w:rPr>
          <w:bCs/>
        </w:rPr>
        <w:t xml:space="preserve"> </w:t>
      </w:r>
      <w:r w:rsidR="006E049C" w:rsidRPr="006E049C">
        <w:rPr>
          <w:bCs/>
        </w:rPr>
        <w:t>Initial and Sustained Measurements for Primary Frequency Response</w:t>
      </w:r>
      <w:r>
        <w:t xml:space="preserve">.  These revisions </w:t>
      </w:r>
      <w:r w:rsidR="00603E71">
        <w:t xml:space="preserve">enable </w:t>
      </w:r>
      <w:r w:rsidR="006902C3">
        <w:t xml:space="preserve">a </w:t>
      </w:r>
      <w:r w:rsidR="00603E71">
        <w:t xml:space="preserve">Load Resource to register as a </w:t>
      </w:r>
      <w:r w:rsidR="006902C3">
        <w:t>Controllable Load Resource</w:t>
      </w:r>
      <w:r w:rsidR="00773DA4">
        <w:t xml:space="preserve"> </w:t>
      </w:r>
      <w:r w:rsidR="00603E71">
        <w:t xml:space="preserve">even if it is not </w:t>
      </w:r>
      <w:r w:rsidR="005F1A61">
        <w:t xml:space="preserve">capable of providing </w:t>
      </w:r>
      <w:r w:rsidR="006902C3">
        <w:t xml:space="preserve">Primary Frequency Response </w:t>
      </w:r>
      <w:r w:rsidR="00C83D27">
        <w:t>(</w:t>
      </w:r>
      <w:r w:rsidR="005A36C7">
        <w:t>“</w:t>
      </w:r>
      <w:r w:rsidR="00C83D27">
        <w:t>PFR</w:t>
      </w:r>
      <w:r w:rsidR="005A36C7">
        <w:t>”</w:t>
      </w:r>
      <w:r w:rsidR="00C83D27">
        <w:t>)</w:t>
      </w:r>
      <w:r w:rsidR="00BD48FF">
        <w:t>,</w:t>
      </w:r>
      <w:r w:rsidR="00B55163">
        <w:t xml:space="preserve"> while </w:t>
      </w:r>
      <w:r w:rsidR="004E76D1">
        <w:t xml:space="preserve">still </w:t>
      </w:r>
      <w:r w:rsidR="00B55163">
        <w:t xml:space="preserve">allowing the Resource to be eligible to provide ERCOT Contingency Reserve Service </w:t>
      </w:r>
      <w:r w:rsidR="005A36C7">
        <w:t xml:space="preserve">(ECRS) </w:t>
      </w:r>
      <w:r w:rsidR="00B55163">
        <w:t>and Non-Spin</w:t>
      </w:r>
      <w:r w:rsidR="00A713E9">
        <w:t>ning</w:t>
      </w:r>
      <w:r w:rsidR="00B55163">
        <w:t xml:space="preserve"> Reserve Service.</w:t>
      </w:r>
      <w:r w:rsidR="004E76D1">
        <w:t xml:space="preserve">  </w:t>
      </w:r>
      <w:r w:rsidR="00CF2FD4">
        <w:t>A C</w:t>
      </w:r>
      <w:r w:rsidR="002256E9">
        <w:t xml:space="preserve">ontrollable </w:t>
      </w:r>
      <w:r w:rsidR="00CF2FD4">
        <w:t>L</w:t>
      </w:r>
      <w:r w:rsidR="002256E9">
        <w:t xml:space="preserve">oad </w:t>
      </w:r>
      <w:r w:rsidR="00CF2FD4">
        <w:t>R</w:t>
      </w:r>
      <w:r w:rsidR="002256E9">
        <w:t>esource</w:t>
      </w:r>
      <w:r w:rsidR="00CF2FD4">
        <w:t xml:space="preserve"> that is capable of </w:t>
      </w:r>
      <w:r w:rsidR="008745FA">
        <w:t xml:space="preserve">providing PFR will continue to be required to respond to </w:t>
      </w:r>
      <w:r w:rsidR="003B7327">
        <w:t xml:space="preserve">frequency </w:t>
      </w:r>
      <w:r w:rsidR="003B7327" w:rsidRPr="003B7327">
        <w:rPr>
          <w:lang w:val="x-none"/>
        </w:rPr>
        <w:t>disturbances with a Governor droop as specified in Section 2.2.7, Turbine Speed Governors</w:t>
      </w:r>
      <w:r w:rsidR="003B7327" w:rsidRPr="003B7327">
        <w:t>.</w:t>
      </w:r>
      <w:r w:rsidR="003B7327">
        <w:t xml:space="preserve">  But </w:t>
      </w:r>
      <w:r w:rsidR="005A7972">
        <w:t>i</w:t>
      </w:r>
      <w:r w:rsidR="003B7327">
        <w:t>f the C</w:t>
      </w:r>
      <w:r w:rsidR="002256E9">
        <w:t xml:space="preserve">ontrollable </w:t>
      </w:r>
      <w:r w:rsidR="003B7327">
        <w:t>L</w:t>
      </w:r>
      <w:r w:rsidR="002256E9">
        <w:t xml:space="preserve">oad </w:t>
      </w:r>
      <w:r w:rsidR="003B7327">
        <w:t>R</w:t>
      </w:r>
      <w:r w:rsidR="002256E9">
        <w:t>esource</w:t>
      </w:r>
      <w:r w:rsidR="003B7327">
        <w:t xml:space="preserve"> has not qualified to provide </w:t>
      </w:r>
      <w:r w:rsidR="005A7972">
        <w:t xml:space="preserve">Regulation </w:t>
      </w:r>
      <w:r w:rsidR="000128B6">
        <w:t xml:space="preserve">Service </w:t>
      </w:r>
      <w:r w:rsidR="005A7972">
        <w:t xml:space="preserve">and/or Responsive Reserve </w:t>
      </w:r>
      <w:r w:rsidR="002223C9">
        <w:t>(RRS)</w:t>
      </w:r>
      <w:r w:rsidR="005A7972">
        <w:t xml:space="preserve">, it will not be required to </w:t>
      </w:r>
      <w:r w:rsidR="008F43E6" w:rsidRPr="008F43E6">
        <w:t xml:space="preserve">meet a minimum </w:t>
      </w:r>
      <w:r w:rsidR="008F43E6" w:rsidRPr="008F43E6">
        <w:rPr>
          <w:iCs/>
          <w:lang w:val="x-none"/>
        </w:rPr>
        <w:t xml:space="preserve">12-month rolling average initial </w:t>
      </w:r>
      <w:r w:rsidR="008F43E6">
        <w:rPr>
          <w:iCs/>
          <w:lang w:val="x-none"/>
        </w:rPr>
        <w:t xml:space="preserve">PFR </w:t>
      </w:r>
      <w:r w:rsidR="008F43E6" w:rsidRPr="008F43E6">
        <w:rPr>
          <w:iCs/>
          <w:lang w:val="x-none"/>
        </w:rPr>
        <w:t xml:space="preserve">performance </w:t>
      </w:r>
      <w:r w:rsidR="008F43E6" w:rsidRPr="008F43E6">
        <w:rPr>
          <w:iCs/>
        </w:rPr>
        <w:t xml:space="preserve">and sustained </w:t>
      </w:r>
      <w:r w:rsidR="00E11E4E">
        <w:rPr>
          <w:iCs/>
        </w:rPr>
        <w:t xml:space="preserve">PFR </w:t>
      </w:r>
      <w:r w:rsidR="008F43E6" w:rsidRPr="008F43E6">
        <w:rPr>
          <w:iCs/>
          <w:lang w:val="x-none"/>
        </w:rPr>
        <w:t>performance of 0.75</w:t>
      </w:r>
      <w:r w:rsidR="008F43E6" w:rsidRPr="008F43E6">
        <w:rPr>
          <w:iCs/>
        </w:rPr>
        <w:t xml:space="preserve"> </w:t>
      </w:r>
      <w:r w:rsidR="008F43E6" w:rsidRPr="008F43E6">
        <w:t>as calculated in Section 8, Attachment J</w:t>
      </w:r>
      <w:r w:rsidR="008F43E6" w:rsidRPr="008F43E6">
        <w:rPr>
          <w:lang w:val="x-none"/>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9B2A3DE" w14:textId="77777777" w:rsidTr="004D37D7">
        <w:trPr>
          <w:trHeight w:val="350"/>
        </w:trPr>
        <w:tc>
          <w:tcPr>
            <w:tcW w:w="10440" w:type="dxa"/>
            <w:tcBorders>
              <w:bottom w:val="single" w:sz="4" w:space="0" w:color="auto"/>
            </w:tcBorders>
            <w:shd w:val="clear" w:color="auto" w:fill="FFFFFF"/>
            <w:vAlign w:val="center"/>
          </w:tcPr>
          <w:p w14:paraId="780D1A30" w14:textId="77777777" w:rsidR="0055032D" w:rsidRDefault="0055032D" w:rsidP="004D37D7">
            <w:pPr>
              <w:pStyle w:val="Header"/>
              <w:jc w:val="center"/>
            </w:pPr>
            <w:r>
              <w:t>Revised Cover Page Language</w:t>
            </w:r>
          </w:p>
        </w:tc>
      </w:tr>
    </w:tbl>
    <w:p w14:paraId="45453C03" w14:textId="6EEA53A9" w:rsidR="00152993" w:rsidRDefault="00152993" w:rsidP="00545277">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45277" w:rsidRPr="00047BFC" w14:paraId="2873FF67" w14:textId="77777777" w:rsidTr="0088055C">
        <w:trPr>
          <w:trHeight w:val="773"/>
        </w:trPr>
        <w:tc>
          <w:tcPr>
            <w:tcW w:w="2880" w:type="dxa"/>
            <w:tcBorders>
              <w:top w:val="single" w:sz="4" w:space="0" w:color="auto"/>
              <w:bottom w:val="single" w:sz="4" w:space="0" w:color="auto"/>
            </w:tcBorders>
            <w:shd w:val="clear" w:color="auto" w:fill="FFFFFF"/>
            <w:vAlign w:val="center"/>
          </w:tcPr>
          <w:p w14:paraId="1CFD2B04" w14:textId="77777777" w:rsidR="00545277" w:rsidRDefault="00545277" w:rsidP="0088055C">
            <w:pPr>
              <w:pStyle w:val="Header"/>
              <w:spacing w:before="120" w:after="120"/>
            </w:pPr>
            <w:r>
              <w:t xml:space="preserve">Nodal Operating Guide Sections Requiring Revision </w:t>
            </w:r>
          </w:p>
        </w:tc>
        <w:tc>
          <w:tcPr>
            <w:tcW w:w="7560" w:type="dxa"/>
            <w:tcBorders>
              <w:top w:val="single" w:sz="4" w:space="0" w:color="auto"/>
            </w:tcBorders>
            <w:vAlign w:val="center"/>
          </w:tcPr>
          <w:p w14:paraId="038A056B" w14:textId="77777777" w:rsidR="00545277" w:rsidRDefault="00545277" w:rsidP="00545277">
            <w:pPr>
              <w:pStyle w:val="NormalArial"/>
              <w:spacing w:before="120"/>
              <w:rPr>
                <w:ins w:id="0" w:author="Priority Power 072224" w:date="2024-07-11T09:47:00Z"/>
                <w:iCs/>
              </w:rPr>
            </w:pPr>
            <w:bookmarkStart w:id="1" w:name="_Toc120878498"/>
            <w:bookmarkStart w:id="2" w:name="_Toc136969073"/>
            <w:r w:rsidRPr="00047BFC">
              <w:rPr>
                <w:iCs/>
              </w:rPr>
              <w:t>2.2.8</w:t>
            </w:r>
            <w:r>
              <w:rPr>
                <w:iCs/>
              </w:rPr>
              <w:t>,</w:t>
            </w:r>
            <w:r w:rsidRPr="00047BFC">
              <w:rPr>
                <w:iCs/>
              </w:rPr>
              <w:tab/>
              <w:t>Performance/Disturbance/Compliance Analysis</w:t>
            </w:r>
            <w:bookmarkEnd w:id="1"/>
            <w:bookmarkEnd w:id="2"/>
          </w:p>
          <w:p w14:paraId="3767E975" w14:textId="5EB0BCC5" w:rsidR="00545277" w:rsidRPr="00047BFC" w:rsidRDefault="00545277" w:rsidP="00545277">
            <w:pPr>
              <w:pStyle w:val="NormalArial"/>
              <w:spacing w:after="120"/>
              <w:rPr>
                <w:iCs/>
              </w:rPr>
            </w:pPr>
            <w:ins w:id="3" w:author="Priority Power 072224" w:date="2024-07-11T09:48:00Z">
              <w:r>
                <w:rPr>
                  <w:iCs/>
                </w:rPr>
                <w:t xml:space="preserve">8, Attachment J, </w:t>
              </w:r>
              <w:r w:rsidRPr="00545277">
                <w:rPr>
                  <w:iCs/>
                </w:rPr>
                <w:t>Initial and Sustained Measurements for Primary Frequency Response</w:t>
              </w:r>
            </w:ins>
          </w:p>
        </w:tc>
      </w:tr>
    </w:tbl>
    <w:p w14:paraId="2A4255BA" w14:textId="77777777" w:rsidR="00545277" w:rsidRPr="00545277" w:rsidRDefault="00545277" w:rsidP="00545277">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D205232" w14:textId="77777777">
        <w:trPr>
          <w:trHeight w:val="350"/>
        </w:trPr>
        <w:tc>
          <w:tcPr>
            <w:tcW w:w="10440" w:type="dxa"/>
            <w:tcBorders>
              <w:bottom w:val="single" w:sz="4" w:space="0" w:color="auto"/>
            </w:tcBorders>
            <w:shd w:val="clear" w:color="auto" w:fill="FFFFFF"/>
            <w:vAlign w:val="center"/>
          </w:tcPr>
          <w:p w14:paraId="0C1C1A0E" w14:textId="77777777" w:rsidR="00152993" w:rsidRDefault="00152993">
            <w:pPr>
              <w:pStyle w:val="Header"/>
              <w:jc w:val="center"/>
            </w:pPr>
            <w:r>
              <w:t xml:space="preserve">Revised Proposed </w:t>
            </w:r>
            <w:r w:rsidR="00C158EE">
              <w:t xml:space="preserve">Guide </w:t>
            </w:r>
            <w:r>
              <w:t>Language</w:t>
            </w:r>
          </w:p>
        </w:tc>
      </w:tr>
    </w:tbl>
    <w:p w14:paraId="4BFE0A1A" w14:textId="77777777" w:rsidR="00761B08" w:rsidRPr="0023533A" w:rsidRDefault="00761B08" w:rsidP="00761B08">
      <w:pPr>
        <w:keepNext/>
        <w:spacing w:before="240" w:after="240"/>
        <w:ind w:left="720" w:hanging="720"/>
        <w:outlineLvl w:val="2"/>
        <w:rPr>
          <w:b/>
          <w:bCs/>
          <w:i/>
          <w:szCs w:val="20"/>
        </w:rPr>
      </w:pPr>
      <w:bookmarkStart w:id="4" w:name="_Hlk121221731"/>
      <w:r w:rsidRPr="0023533A">
        <w:rPr>
          <w:b/>
          <w:bCs/>
          <w:i/>
          <w:szCs w:val="20"/>
        </w:rPr>
        <w:t>2.2.8</w:t>
      </w:r>
      <w:r w:rsidRPr="0023533A">
        <w:rPr>
          <w:b/>
          <w:bCs/>
          <w:i/>
          <w:szCs w:val="20"/>
        </w:rPr>
        <w:tab/>
        <w:t>Performance/Disturbance/Compliance Analysis</w:t>
      </w:r>
    </w:p>
    <w:p w14:paraId="6BD65B4A" w14:textId="53DD9FEF" w:rsidR="00761B08" w:rsidRPr="0023533A" w:rsidRDefault="00761B08" w:rsidP="00761B08">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xml:space="preserve">.  All </w:t>
      </w:r>
      <w:r w:rsidRPr="0023533A">
        <w:rPr>
          <w:szCs w:val="20"/>
          <w:lang w:val="x-none" w:eastAsia="x-none"/>
        </w:rPr>
        <w:lastRenderedPageBreak/>
        <w:t>Generation Resources</w:t>
      </w:r>
      <w:r w:rsidRPr="0023533A">
        <w:rPr>
          <w:szCs w:val="20"/>
          <w:lang w:eastAsia="x-none"/>
        </w:rPr>
        <w:t xml:space="preserve">, ESRs, </w:t>
      </w:r>
      <w:ins w:id="5" w:author="Priority Power 072224" w:date="2024-07-11T09:25:00Z">
        <w:r w:rsidR="00175704">
          <w:t xml:space="preserve">Controllable Load Resources that are </w:t>
        </w:r>
        <w:r w:rsidR="00175704" w:rsidRPr="004E4D58">
          <w:t>capable of providing Primary Frequency Response</w:t>
        </w:r>
      </w:ins>
      <w:ins w:id="6" w:author="Priority Power 072224" w:date="2024-06-07T20:05:00Z">
        <w:r>
          <w:rPr>
            <w:szCs w:val="20"/>
            <w:lang w:eastAsia="x-none"/>
          </w:rPr>
          <w:t>,</w:t>
        </w:r>
        <w:r w:rsidRPr="0023533A">
          <w:rPr>
            <w:szCs w:val="20"/>
            <w:lang w:eastAsia="x-none"/>
          </w:rPr>
          <w:t xml:space="preserve"> </w:t>
        </w:r>
      </w:ins>
      <w:r w:rsidRPr="0023533A">
        <w:rPr>
          <w:szCs w:val="20"/>
          <w:lang w:eastAsia="x-none"/>
        </w:rPr>
        <w:t xml:space="preserve">SOTGs, </w:t>
      </w:r>
      <w:ins w:id="7" w:author="Priority Power 072224" w:date="2024-06-07T20:05:00Z">
        <w:r>
          <w:rPr>
            <w:szCs w:val="20"/>
            <w:lang w:eastAsia="x-none"/>
          </w:rPr>
          <w:t xml:space="preserve">and </w:t>
        </w:r>
      </w:ins>
      <w:r w:rsidRPr="0023533A">
        <w:rPr>
          <w:szCs w:val="20"/>
          <w:lang w:eastAsia="x-none"/>
        </w:rPr>
        <w:t>SOTSGs</w:t>
      </w:r>
      <w:del w:id="8" w:author="Priority Power 072224" w:date="2024-06-07T20:05:00Z">
        <w:r w:rsidRPr="0023533A" w:rsidDel="00761B08">
          <w:rPr>
            <w:szCs w:val="20"/>
            <w:lang w:eastAsia="x-none"/>
          </w:rPr>
          <w:delText>,</w:delText>
        </w:r>
        <w:r w:rsidRPr="0023533A" w:rsidDel="00761B08">
          <w:rPr>
            <w:szCs w:val="20"/>
            <w:lang w:val="x-none" w:eastAsia="x-none"/>
          </w:rPr>
          <w:delText xml:space="preserve"> and Controllable Load Resources</w:delText>
        </w:r>
      </w:del>
      <w:r w:rsidRPr="0023533A">
        <w:rPr>
          <w:szCs w:val="20"/>
          <w:lang w:val="x-none" w:eastAsia="x-none"/>
        </w:rPr>
        <w:t>, except nuclear-powered Resources</w:t>
      </w:r>
      <w:ins w:id="9" w:author="Priority Power" w:date="2024-04-02T17:35:00Z">
        <w:del w:id="10" w:author="Priority Power 072224" w:date="2024-07-11T09:52:00Z">
          <w:r w:rsidR="00545277" w:rsidRPr="00C41518" w:rsidDel="00CB5B31">
            <w:rPr>
              <w:szCs w:val="20"/>
              <w:lang w:val="x-none" w:eastAsia="x-none"/>
            </w:rPr>
            <w:delText>, Controllable Load Resources when not providing an  Ancillary Service that requires the capability of providing Primary Frequency Response</w:delText>
          </w:r>
        </w:del>
      </w:ins>
      <w:ins w:id="11" w:author="Priority Power" w:date="2024-04-04T11:58:00Z">
        <w:del w:id="12" w:author="Priority Power 072224" w:date="2024-07-11T09:52:00Z">
          <w:r w:rsidR="00545277" w:rsidDel="00CB5B31">
            <w:rPr>
              <w:szCs w:val="20"/>
              <w:lang w:eastAsia="x-none"/>
            </w:rPr>
            <w:delText>,</w:delText>
          </w:r>
        </w:del>
      </w:ins>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ins w:id="13" w:author="Priority Power 072224" w:date="2024-06-07T20:05:00Z">
        <w:r w:rsidRPr="0023533A">
          <w:rPr>
            <w:iCs/>
            <w:szCs w:val="20"/>
            <w:lang w:val="x-none" w:eastAsia="x-none"/>
          </w:rPr>
          <w:t>Controllable Load Resource</w:t>
        </w:r>
        <w:r w:rsidRPr="0023533A">
          <w:rPr>
            <w:szCs w:val="20"/>
            <w:lang w:eastAsia="x-none"/>
          </w:rPr>
          <w:t xml:space="preserve"> </w:t>
        </w:r>
      </w:ins>
      <w:ins w:id="14" w:author="Priority Power 072224" w:date="2024-07-10T09:50:00Z">
        <w:r w:rsidR="00E00BAC">
          <w:rPr>
            <w:szCs w:val="20"/>
            <w:lang w:eastAsia="x-none"/>
          </w:rPr>
          <w:t xml:space="preserve">qualified for Regulation </w:t>
        </w:r>
      </w:ins>
      <w:ins w:id="15" w:author="Priority Power 072224" w:date="2024-07-22T14:03:00Z">
        <w:r w:rsidR="000128B6">
          <w:rPr>
            <w:szCs w:val="20"/>
            <w:lang w:eastAsia="x-none"/>
          </w:rPr>
          <w:t xml:space="preserve">Service </w:t>
        </w:r>
      </w:ins>
      <w:ins w:id="16" w:author="Priority Power 072224" w:date="2024-07-10T09:50:00Z">
        <w:r w:rsidR="00E00BAC">
          <w:rPr>
            <w:szCs w:val="20"/>
            <w:lang w:eastAsia="x-none"/>
          </w:rPr>
          <w:t>and</w:t>
        </w:r>
      </w:ins>
      <w:ins w:id="17" w:author="Priority Power 072224" w:date="2024-07-10T09:51:00Z">
        <w:r w:rsidR="00E00BAC">
          <w:rPr>
            <w:szCs w:val="20"/>
            <w:lang w:eastAsia="x-none"/>
          </w:rPr>
          <w:t xml:space="preserve">/or </w:t>
        </w:r>
      </w:ins>
      <w:ins w:id="18" w:author="Priority Power 072224" w:date="2024-07-10T09:50:00Z">
        <w:r w:rsidR="00E00BAC">
          <w:rPr>
            <w:szCs w:val="20"/>
            <w:lang w:eastAsia="x-none"/>
          </w:rPr>
          <w:t>RRS</w:t>
        </w:r>
      </w:ins>
      <w:ins w:id="19" w:author="Priority Power 072224" w:date="2024-06-07T20:05:00Z">
        <w:r>
          <w:rPr>
            <w:szCs w:val="20"/>
            <w:lang w:eastAsia="x-none"/>
          </w:rPr>
          <w:t>,</w:t>
        </w:r>
        <w:r w:rsidRPr="0023533A">
          <w:rPr>
            <w:iCs/>
            <w:szCs w:val="20"/>
            <w:lang w:eastAsia="x-none"/>
          </w:rPr>
          <w:t xml:space="preserve"> </w:t>
        </w:r>
      </w:ins>
      <w:r w:rsidRPr="0023533A">
        <w:rPr>
          <w:iCs/>
          <w:szCs w:val="20"/>
          <w:lang w:eastAsia="x-none"/>
        </w:rPr>
        <w:t>SOTG,</w:t>
      </w:r>
      <w:ins w:id="20" w:author="Priority Power 072224" w:date="2024-06-07T20:05:00Z">
        <w:r>
          <w:rPr>
            <w:iCs/>
            <w:szCs w:val="20"/>
            <w:lang w:eastAsia="x-none"/>
          </w:rPr>
          <w:t xml:space="preserve"> and</w:t>
        </w:r>
      </w:ins>
      <w:r w:rsidRPr="0023533A">
        <w:rPr>
          <w:iCs/>
          <w:szCs w:val="20"/>
          <w:lang w:eastAsia="x-none"/>
        </w:rPr>
        <w:t xml:space="preserve"> SOTSG</w:t>
      </w:r>
      <w:del w:id="21" w:author="Priority Power 072224" w:date="2024-07-10T10:05:00Z">
        <w:r w:rsidRPr="0023533A" w:rsidDel="00C84003">
          <w:rPr>
            <w:iCs/>
            <w:szCs w:val="20"/>
            <w:lang w:eastAsia="x-none"/>
          </w:rPr>
          <w:delText>,</w:delText>
        </w:r>
        <w:r w:rsidRPr="0023533A" w:rsidDel="00C84003">
          <w:rPr>
            <w:iCs/>
            <w:szCs w:val="20"/>
            <w:lang w:val="x-none" w:eastAsia="x-none"/>
          </w:rPr>
          <w:delText xml:space="preserve"> </w:delText>
        </w:r>
      </w:del>
      <w:del w:id="22" w:author="Priority Power 072224" w:date="2024-07-10T10:04:00Z">
        <w:r w:rsidRPr="0023533A" w:rsidDel="00C84003">
          <w:rPr>
            <w:iCs/>
            <w:szCs w:val="20"/>
            <w:lang w:val="x-none" w:eastAsia="x-none"/>
          </w:rPr>
          <w:delText xml:space="preserve">and </w:delText>
        </w:r>
      </w:del>
      <w:del w:id="23" w:author="Priority Power 072224" w:date="2024-06-07T20:05:00Z">
        <w:r w:rsidRPr="0023533A" w:rsidDel="00761B08">
          <w:rPr>
            <w:iCs/>
            <w:szCs w:val="20"/>
            <w:lang w:val="x-none" w:eastAsia="x-none"/>
          </w:rPr>
          <w:delText>Controllable Load Resource</w:delText>
        </w:r>
      </w:del>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ins w:id="24" w:author="Priority Power 072224" w:date="2024-06-07T20:05:00Z">
        <w:r w:rsidRPr="0023533A">
          <w:rPr>
            <w:iCs/>
            <w:szCs w:val="20"/>
            <w:lang w:val="x-none" w:eastAsia="x-none"/>
          </w:rPr>
          <w:t>Controllable Load Resource</w:t>
        </w:r>
      </w:ins>
      <w:ins w:id="25" w:author="Priority Power 072224" w:date="2024-06-24T14:06:00Z">
        <w:r w:rsidR="00A23095">
          <w:rPr>
            <w:iCs/>
            <w:szCs w:val="20"/>
            <w:lang w:eastAsia="x-none"/>
          </w:rPr>
          <w:t>s</w:t>
        </w:r>
      </w:ins>
      <w:ins w:id="26" w:author="Priority Power 072224" w:date="2024-06-07T20:05:00Z">
        <w:r w:rsidRPr="0023533A">
          <w:rPr>
            <w:szCs w:val="20"/>
            <w:lang w:eastAsia="x-none"/>
          </w:rPr>
          <w:t xml:space="preserve"> </w:t>
        </w:r>
      </w:ins>
      <w:ins w:id="27" w:author="Priority Power 072224" w:date="2024-07-10T09:51:00Z">
        <w:r w:rsidR="00E00BAC">
          <w:rPr>
            <w:szCs w:val="20"/>
            <w:lang w:eastAsia="x-none"/>
          </w:rPr>
          <w:t xml:space="preserve">qualified for Regulation </w:t>
        </w:r>
      </w:ins>
      <w:ins w:id="28" w:author="Priority Power 072224" w:date="2024-07-22T14:03:00Z">
        <w:r w:rsidR="000128B6">
          <w:rPr>
            <w:szCs w:val="20"/>
            <w:lang w:eastAsia="x-none"/>
          </w:rPr>
          <w:t xml:space="preserve">Service </w:t>
        </w:r>
      </w:ins>
      <w:ins w:id="29" w:author="Priority Power 072224" w:date="2024-07-10T09:51:00Z">
        <w:r w:rsidR="00E00BAC">
          <w:rPr>
            <w:szCs w:val="20"/>
            <w:lang w:eastAsia="x-none"/>
          </w:rPr>
          <w:t>and/or RRS</w:t>
        </w:r>
      </w:ins>
      <w:ins w:id="30" w:author="Priority Power 072224" w:date="2024-06-07T20:06:00Z">
        <w:r>
          <w:rPr>
            <w:szCs w:val="20"/>
            <w:lang w:eastAsia="x-none"/>
          </w:rPr>
          <w:t xml:space="preserve">, </w:t>
        </w:r>
      </w:ins>
      <w:r w:rsidRPr="0023533A">
        <w:rPr>
          <w:szCs w:val="20"/>
          <w:lang w:eastAsia="x-none"/>
        </w:rPr>
        <w:t xml:space="preserve">SOTGs, </w:t>
      </w:r>
      <w:ins w:id="31" w:author="Priority Power 072224" w:date="2024-06-07T20:06:00Z">
        <w:r>
          <w:rPr>
            <w:szCs w:val="20"/>
            <w:lang w:eastAsia="x-none"/>
          </w:rPr>
          <w:t xml:space="preserve">or </w:t>
        </w:r>
      </w:ins>
      <w:r w:rsidRPr="0023533A">
        <w:rPr>
          <w:szCs w:val="20"/>
          <w:lang w:eastAsia="x-none"/>
        </w:rPr>
        <w:t>SOTSGs</w:t>
      </w:r>
      <w:del w:id="32" w:author="Priority Power 072224" w:date="2024-06-07T20:06:00Z">
        <w:r w:rsidRPr="0023533A" w:rsidDel="00761B08">
          <w:rPr>
            <w:szCs w:val="20"/>
            <w:lang w:eastAsia="x-none"/>
          </w:rPr>
          <w:delText>,</w:delText>
        </w:r>
        <w:r w:rsidRPr="0023533A" w:rsidDel="00761B08">
          <w:rPr>
            <w:szCs w:val="20"/>
            <w:lang w:val="x-none" w:eastAsia="x-none"/>
          </w:rPr>
          <w:delText xml:space="preserve"> or Controllable Load Resources</w:delText>
        </w:r>
      </w:del>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p w14:paraId="1979098A" w14:textId="77777777" w:rsidR="00761B08" w:rsidRPr="0023533A" w:rsidRDefault="00761B08" w:rsidP="00761B08">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536FBD16" w14:textId="77777777" w:rsidR="00761B08" w:rsidRPr="0023533A" w:rsidRDefault="00761B08" w:rsidP="00761B08">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00B5D98D" w14:textId="77777777" w:rsidR="00761B08" w:rsidRPr="0023533A" w:rsidRDefault="00761B08" w:rsidP="00761B08">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5B67A08E" w14:textId="77777777" w:rsidR="00761B08" w:rsidRPr="0023533A" w:rsidRDefault="00761B08" w:rsidP="00761B08">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3187597B"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30808639"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4DA9F792" w14:textId="77777777" w:rsidR="00761B08" w:rsidRPr="0023533A" w:rsidRDefault="00761B08" w:rsidP="00761B08">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0C8B8518" w14:textId="77777777" w:rsidR="00761B08" w:rsidRPr="0023533A" w:rsidRDefault="00761B08" w:rsidP="00761B08">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5F7D9028" w14:textId="77777777" w:rsidR="00152993" w:rsidRDefault="00761B08" w:rsidP="00814BEC">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w:t>
      </w:r>
      <w:r w:rsidRPr="0023533A">
        <w:rPr>
          <w:iCs/>
          <w:szCs w:val="20"/>
          <w:lang w:val="x-none" w:eastAsia="x-none"/>
        </w:rPr>
        <w:lastRenderedPageBreak/>
        <w:t>encouraged to work within their respective companies to enhance the performance of 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4"/>
    </w:p>
    <w:p w14:paraId="6F102F56" w14:textId="77777777" w:rsidR="00175704" w:rsidRPr="00A167A2" w:rsidRDefault="00175704" w:rsidP="00175704">
      <w:pPr>
        <w:spacing w:before="2400"/>
        <w:jc w:val="center"/>
        <w:rPr>
          <w:b/>
          <w:sz w:val="36"/>
        </w:rPr>
      </w:pPr>
      <w:bookmarkStart w:id="33" w:name="_Hlk121225723"/>
      <w:r>
        <w:rPr>
          <w:b/>
          <w:sz w:val="36"/>
        </w:rPr>
        <w:t>ERCOT Nodal Operating Guides</w:t>
      </w:r>
    </w:p>
    <w:p w14:paraId="5AF4EA28" w14:textId="77777777" w:rsidR="00175704" w:rsidRDefault="00175704" w:rsidP="00175704">
      <w:pPr>
        <w:jc w:val="center"/>
        <w:rPr>
          <w:b/>
          <w:sz w:val="36"/>
        </w:rPr>
      </w:pPr>
      <w:r>
        <w:rPr>
          <w:b/>
          <w:sz w:val="36"/>
        </w:rPr>
        <w:t>Section 8</w:t>
      </w:r>
    </w:p>
    <w:p w14:paraId="00C7DA60" w14:textId="77777777" w:rsidR="00175704" w:rsidRDefault="00175704" w:rsidP="00175704">
      <w:pPr>
        <w:spacing w:after="240"/>
        <w:jc w:val="center"/>
        <w:rPr>
          <w:b/>
          <w:sz w:val="36"/>
        </w:rPr>
      </w:pPr>
      <w:r w:rsidRPr="00A167A2">
        <w:rPr>
          <w:b/>
          <w:sz w:val="36"/>
        </w:rPr>
        <w:t>Attachment J</w:t>
      </w:r>
    </w:p>
    <w:p w14:paraId="0E114030" w14:textId="77777777" w:rsidR="00175704" w:rsidRDefault="00175704" w:rsidP="00175704">
      <w:pPr>
        <w:spacing w:before="360"/>
        <w:jc w:val="center"/>
        <w:rPr>
          <w:b/>
          <w:sz w:val="36"/>
          <w:szCs w:val="36"/>
        </w:rPr>
      </w:pPr>
      <w:r w:rsidRPr="00A167A2">
        <w:rPr>
          <w:b/>
          <w:sz w:val="36"/>
        </w:rPr>
        <w:t>Initial and Sustained Measurements for Primary Frequency Response</w:t>
      </w:r>
    </w:p>
    <w:p w14:paraId="46D82477" w14:textId="77777777" w:rsidR="00175704" w:rsidRDefault="00175704" w:rsidP="00175704">
      <w:pPr>
        <w:spacing w:before="360"/>
        <w:jc w:val="center"/>
        <w:rPr>
          <w:b/>
        </w:rPr>
      </w:pPr>
      <w:del w:id="34" w:author="Priority Power 072224" w:date="2024-07-11T09:45:00Z">
        <w:r w:rsidDel="00545277">
          <w:rPr>
            <w:b/>
          </w:rPr>
          <w:delText>December 9, 2022</w:delText>
        </w:r>
      </w:del>
      <w:ins w:id="35" w:author="Priority Power 072224" w:date="2024-07-11T09:45:00Z">
        <w:r w:rsidR="00545277">
          <w:rPr>
            <w:b/>
          </w:rPr>
          <w:t>TBD</w:t>
        </w:r>
      </w:ins>
    </w:p>
    <w:p w14:paraId="6CFBC2F4" w14:textId="77777777" w:rsidR="00175704" w:rsidRDefault="00175704" w:rsidP="00175704">
      <w:pPr>
        <w:pBdr>
          <w:top w:val="single" w:sz="4" w:space="1" w:color="auto"/>
        </w:pBdr>
        <w:spacing w:before="960"/>
        <w:rPr>
          <w:b/>
          <w:sz w:val="20"/>
        </w:rPr>
      </w:pPr>
    </w:p>
    <w:p w14:paraId="11730B5F" w14:textId="77777777" w:rsidR="00545277" w:rsidRDefault="00545277" w:rsidP="00175704">
      <w:pPr>
        <w:keepNext/>
        <w:spacing w:before="240" w:after="60"/>
        <w:jc w:val="center"/>
        <w:outlineLvl w:val="0"/>
        <w:rPr>
          <w:b/>
          <w:bCs/>
          <w:caps/>
          <w:kern w:val="32"/>
          <w:sz w:val="28"/>
          <w:szCs w:val="28"/>
          <w:lang w:val="x-none" w:eastAsia="x-none"/>
        </w:rPr>
      </w:pPr>
      <w:bookmarkStart w:id="36" w:name="_Hlk121225797"/>
    </w:p>
    <w:p w14:paraId="0587F164" w14:textId="77777777" w:rsidR="00545277" w:rsidRDefault="00545277" w:rsidP="00175704">
      <w:pPr>
        <w:keepNext/>
        <w:spacing w:before="240" w:after="60"/>
        <w:jc w:val="center"/>
        <w:outlineLvl w:val="0"/>
        <w:rPr>
          <w:b/>
          <w:bCs/>
          <w:caps/>
          <w:kern w:val="32"/>
          <w:sz w:val="28"/>
          <w:szCs w:val="28"/>
          <w:lang w:val="x-none" w:eastAsia="x-none"/>
        </w:rPr>
      </w:pPr>
    </w:p>
    <w:p w14:paraId="4B442D71" w14:textId="77777777" w:rsidR="00175704" w:rsidRPr="00716C5D" w:rsidRDefault="00175704" w:rsidP="00175704">
      <w:pPr>
        <w:keepNext/>
        <w:spacing w:before="240" w:after="60"/>
        <w:jc w:val="center"/>
        <w:outlineLvl w:val="0"/>
        <w:rPr>
          <w:b/>
          <w:bCs/>
          <w:caps/>
          <w:kern w:val="32"/>
          <w:sz w:val="28"/>
          <w:szCs w:val="28"/>
          <w:lang w:val="x-none" w:eastAsia="x-none"/>
        </w:rPr>
      </w:pPr>
      <w:r w:rsidRPr="00716C5D">
        <w:rPr>
          <w:b/>
          <w:bCs/>
          <w:caps/>
          <w:kern w:val="32"/>
          <w:sz w:val="28"/>
          <w:szCs w:val="28"/>
          <w:lang w:val="x-none" w:eastAsia="x-none"/>
        </w:rPr>
        <w:t xml:space="preserve">Initial Primary Frequency Response Performance Calculation Methodology </w:t>
      </w:r>
    </w:p>
    <w:p w14:paraId="11903706" w14:textId="77777777" w:rsidR="00175704" w:rsidRDefault="00175704" w:rsidP="00175704"/>
    <w:p w14:paraId="649B9507" w14:textId="77777777" w:rsidR="00175704" w:rsidRPr="00716C5D" w:rsidRDefault="00175704" w:rsidP="00175704"/>
    <w:p w14:paraId="3FB1220F" w14:textId="77777777" w:rsidR="00175704" w:rsidRDefault="00175704" w:rsidP="00175704">
      <w:pPr>
        <w:pStyle w:val="Default"/>
      </w:pPr>
      <w:r w:rsidRPr="00E26D70">
        <w:rPr>
          <w:rFonts w:ascii="Times New Roman" w:hAnsi="Times New Roman" w:cs="Times New Roman"/>
        </w:rPr>
        <w:t xml:space="preserve">This section establishes the process used to calculate initial Primary Frequency Response (PFR) performance for each Frequency Measurable Event (FME) for Generation Resources, </w:t>
      </w:r>
      <w:r>
        <w:rPr>
          <w:rFonts w:ascii="Times New Roman" w:hAnsi="Times New Roman" w:cs="Times New Roman"/>
        </w:rPr>
        <w:t xml:space="preserve">Energy Storage Resources (ESRs), </w:t>
      </w:r>
      <w:r w:rsidRPr="00E26D70">
        <w:rPr>
          <w:rFonts w:ascii="Times New Roman" w:hAnsi="Times New Roman" w:cs="Times New Roman"/>
        </w:rPr>
        <w:t>Settlement Only Transmission Generators (SOTGs), Settlement Only Transmission Self-Generators (SOTSGs), and Controllable Load Resources</w:t>
      </w:r>
      <w:ins w:id="37" w:author="Priority Power 072224" w:date="2024-07-11T09:32:00Z">
        <w:r>
          <w:rPr>
            <w:rFonts w:ascii="Times New Roman" w:hAnsi="Times New Roman" w:cs="Times New Roman"/>
          </w:rPr>
          <w:t xml:space="preserve"> that are subject to this </w:t>
        </w:r>
      </w:ins>
      <w:ins w:id="38" w:author="Priority Power 072224" w:date="2024-07-11T09:33:00Z">
        <w:r>
          <w:rPr>
            <w:rFonts w:ascii="Times New Roman" w:hAnsi="Times New Roman" w:cs="Times New Roman"/>
          </w:rPr>
          <w:t>evaluation</w:t>
        </w:r>
      </w:ins>
      <w:r w:rsidRPr="00E26D70">
        <w:rPr>
          <w:rFonts w:ascii="Times New Roman" w:hAnsi="Times New Roman" w:cs="Times New Roman"/>
        </w:rPr>
        <w:t xml:space="preserve">. </w:t>
      </w:r>
    </w:p>
    <w:p w14:paraId="09745E3D" w14:textId="77777777" w:rsidR="00175704" w:rsidRPr="00D9105A" w:rsidRDefault="00175704" w:rsidP="00175704">
      <w:pPr>
        <w:pStyle w:val="Default"/>
      </w:pPr>
    </w:p>
    <w:p w14:paraId="504FF3E5" w14:textId="77777777" w:rsidR="00175704" w:rsidRPr="00A167A2" w:rsidRDefault="00175704" w:rsidP="00175704">
      <w:pPr>
        <w:pStyle w:val="CM53"/>
        <w:spacing w:after="120"/>
        <w:ind w:right="237"/>
        <w:rPr>
          <w:rFonts w:ascii="Times New Roman" w:hAnsi="Times New Roman" w:cs="Times New Roman"/>
        </w:rPr>
      </w:pPr>
      <w:r w:rsidRPr="00A167A2">
        <w:rPr>
          <w:rFonts w:ascii="Times New Roman" w:hAnsi="Times New Roman" w:cs="Times New Roman"/>
        </w:rPr>
        <w:t>This process calculates the initial Per Unit PFR of a Resource</w:t>
      </w:r>
      <w:r w:rsidRPr="00D2407D">
        <w:rPr>
          <w:sz w:val="22"/>
          <w:szCs w:val="22"/>
        </w:rPr>
        <w:t xml:space="preserve"> </w:t>
      </w:r>
      <w:r>
        <w:rPr>
          <w:sz w:val="22"/>
          <w:szCs w:val="22"/>
        </w:rPr>
        <w:t>(</w:t>
      </w:r>
      <w:r w:rsidRPr="00D2407D">
        <w:rPr>
          <w:sz w:val="22"/>
          <w:szCs w:val="22"/>
        </w:rPr>
        <w:t>P.U.PFR</w:t>
      </w:r>
      <w:r w:rsidRPr="00D2407D">
        <w:rPr>
          <w:sz w:val="22"/>
          <w:szCs w:val="22"/>
          <w:vertAlign w:val="subscript"/>
        </w:rPr>
        <w:t>Resource</w:t>
      </w:r>
      <w:r>
        <w:rPr>
          <w:sz w:val="22"/>
          <w:szCs w:val="22"/>
        </w:rPr>
        <w:t>)</w:t>
      </w:r>
      <w:r w:rsidRPr="00D2407D">
        <w:rPr>
          <w:sz w:val="22"/>
          <w:szCs w:val="22"/>
        </w:rPr>
        <w:t xml:space="preserve"> </w:t>
      </w:r>
      <w:r w:rsidRPr="00A167A2">
        <w:rPr>
          <w:rFonts w:ascii="Times New Roman" w:hAnsi="Times New Roman" w:cs="Times New Roman"/>
        </w:rPr>
        <w:t xml:space="preserve">as a ratio </w:t>
      </w:r>
      <w:r w:rsidRPr="00A167A2">
        <w:rPr>
          <w:rFonts w:ascii="Times New Roman" w:hAnsi="Times New Roman" w:cs="Times New Roman"/>
        </w:rPr>
        <w:lastRenderedPageBreak/>
        <w:t>between the Adjusted Actual PFR</w:t>
      </w:r>
      <w:r w:rsidRPr="00D2407D">
        <w:rPr>
          <w:sz w:val="22"/>
          <w:szCs w:val="22"/>
        </w:rPr>
        <w:t xml:space="preserve"> (APFR</w:t>
      </w:r>
      <w:r w:rsidRPr="00D2407D">
        <w:rPr>
          <w:sz w:val="22"/>
          <w:szCs w:val="22"/>
          <w:vertAlign w:val="subscript"/>
        </w:rPr>
        <w:t>Adj</w:t>
      </w:r>
      <w:r w:rsidRPr="00A167A2">
        <w:rPr>
          <w:rFonts w:ascii="Times New Roman" w:hAnsi="Times New Roman" w:cs="Times New Roman"/>
        </w:rPr>
        <w:t>),</w:t>
      </w:r>
      <w:r>
        <w:rPr>
          <w:rFonts w:ascii="Times New Roman" w:hAnsi="Times New Roman" w:cs="Times New Roman"/>
        </w:rPr>
        <w:t xml:space="preserve"> </w:t>
      </w:r>
      <w:r w:rsidRPr="00A167A2">
        <w:rPr>
          <w:rFonts w:ascii="Times New Roman" w:hAnsi="Times New Roman" w:cs="Times New Roman"/>
        </w:rPr>
        <w:t>adjusted for the pre</w:t>
      </w:r>
      <w:r>
        <w:rPr>
          <w:rFonts w:ascii="Times New Roman" w:hAnsi="Times New Roman" w:cs="Times New Roman"/>
        </w:rPr>
        <w:t>-</w:t>
      </w:r>
      <w:r w:rsidRPr="00A167A2">
        <w:rPr>
          <w:rFonts w:ascii="Times New Roman" w:hAnsi="Times New Roman" w:cs="Times New Roman"/>
        </w:rPr>
        <w:t xml:space="preserve">event ramping of the unit, and the Final Expected PFR </w:t>
      </w:r>
      <w:r w:rsidRPr="00D2407D">
        <w:rPr>
          <w:sz w:val="22"/>
          <w:szCs w:val="22"/>
        </w:rPr>
        <w:t>(EPFR</w:t>
      </w:r>
      <w:r>
        <w:rPr>
          <w:sz w:val="22"/>
          <w:szCs w:val="22"/>
          <w:vertAlign w:val="subscript"/>
        </w:rPr>
        <w:t>f</w:t>
      </w:r>
      <w:r w:rsidRPr="00D2407D">
        <w:rPr>
          <w:sz w:val="22"/>
          <w:szCs w:val="22"/>
          <w:vertAlign w:val="subscript"/>
        </w:rPr>
        <w:t>inal</w:t>
      </w:r>
      <w:r w:rsidRPr="00D2407D">
        <w:rPr>
          <w:sz w:val="22"/>
          <w:szCs w:val="22"/>
        </w:rPr>
        <w:t xml:space="preserve">) </w:t>
      </w:r>
      <w:r w:rsidRPr="00A167A2">
        <w:rPr>
          <w:rFonts w:ascii="Times New Roman" w:hAnsi="Times New Roman" w:cs="Times New Roman"/>
        </w:rPr>
        <w:t>as calculated using the Pre</w:t>
      </w:r>
      <w:r>
        <w:rPr>
          <w:rFonts w:ascii="Times New Roman" w:hAnsi="Times New Roman" w:cs="Times New Roman"/>
        </w:rPr>
        <w:t>-</w:t>
      </w:r>
      <w:r w:rsidRPr="00A167A2">
        <w:rPr>
          <w:rFonts w:ascii="Times New Roman" w:hAnsi="Times New Roman" w:cs="Times New Roman"/>
        </w:rPr>
        <w:t>perturbation and Post</w:t>
      </w:r>
      <w:r>
        <w:rPr>
          <w:rFonts w:ascii="Times New Roman" w:hAnsi="Times New Roman" w:cs="Times New Roman"/>
        </w:rPr>
        <w:t>-</w:t>
      </w:r>
      <w:r w:rsidRPr="00A167A2">
        <w:rPr>
          <w:rFonts w:ascii="Times New Roman" w:hAnsi="Times New Roman" w:cs="Times New Roman"/>
        </w:rPr>
        <w:t xml:space="preserve">perturbation time periods of the initial measure. </w:t>
      </w:r>
    </w:p>
    <w:p w14:paraId="264C78B3" w14:textId="77777777" w:rsidR="00175704" w:rsidRPr="00D2407D" w:rsidRDefault="00175704" w:rsidP="00175704">
      <w:pPr>
        <w:pStyle w:val="CM56"/>
        <w:spacing w:after="220"/>
        <w:ind w:right="97"/>
        <w:rPr>
          <w:sz w:val="22"/>
          <w:szCs w:val="22"/>
        </w:rPr>
      </w:pPr>
      <w:r w:rsidRPr="00A167A2">
        <w:rPr>
          <w:rFonts w:ascii="Times New Roman" w:hAnsi="Times New Roman" w:cs="Times New Roman"/>
        </w:rPr>
        <w:t xml:space="preserve">This comparison of actual performance to a calculated target value establishes, for each type of Resource, the initial </w:t>
      </w:r>
      <w:r w:rsidRPr="00D2407D">
        <w:rPr>
          <w:sz w:val="22"/>
          <w:szCs w:val="22"/>
        </w:rPr>
        <w:t>P.U.PFR</w:t>
      </w:r>
      <w:r w:rsidRPr="00D2407D">
        <w:rPr>
          <w:sz w:val="22"/>
          <w:szCs w:val="22"/>
          <w:vertAlign w:val="subscript"/>
        </w:rPr>
        <w:t>Resource</w:t>
      </w:r>
      <w:r w:rsidRPr="00D2407D">
        <w:rPr>
          <w:sz w:val="22"/>
          <w:szCs w:val="22"/>
        </w:rPr>
        <w:t xml:space="preserve"> </w:t>
      </w:r>
      <w:r w:rsidRPr="00A167A2">
        <w:rPr>
          <w:rFonts w:ascii="Times New Roman" w:hAnsi="Times New Roman" w:cs="Times New Roman"/>
        </w:rPr>
        <w:t>for any FME.</w:t>
      </w:r>
      <w:r w:rsidRPr="00D2407D">
        <w:rPr>
          <w:sz w:val="22"/>
          <w:szCs w:val="22"/>
        </w:rPr>
        <w:t xml:space="preserve"> </w:t>
      </w:r>
    </w:p>
    <w:p w14:paraId="5EBF4311" w14:textId="77777777" w:rsidR="00175704" w:rsidRPr="00E723BF" w:rsidRDefault="00175704" w:rsidP="00175704">
      <w:pPr>
        <w:pStyle w:val="CM56"/>
        <w:jc w:val="both"/>
        <w:rPr>
          <w:rFonts w:ascii="Times New Roman" w:hAnsi="Times New Roman" w:cs="Times New Roman"/>
        </w:rPr>
      </w:pPr>
      <w:r w:rsidRPr="00E723BF">
        <w:rPr>
          <w:rFonts w:ascii="Times New Roman" w:hAnsi="Times New Roman" w:cs="Times New Roman"/>
          <w:b/>
          <w:bCs/>
          <w:u w:val="single"/>
        </w:rPr>
        <w:t xml:space="preserve">Initial Primary Frequency Response Measurement </w:t>
      </w:r>
    </w:p>
    <w:p w14:paraId="6A7CCD6C" w14:textId="77777777" w:rsidR="00175704" w:rsidRPr="00E723BF" w:rsidRDefault="00175704" w:rsidP="00175704">
      <w:pPr>
        <w:pStyle w:val="CM35"/>
        <w:jc w:val="both"/>
        <w:rPr>
          <w:rFonts w:ascii="Times New Roman" w:hAnsi="Times New Roman" w:cs="Times New Roman"/>
        </w:rPr>
      </w:pPr>
    </w:p>
    <w:p w14:paraId="50E197CD" w14:textId="77777777" w:rsidR="00175704" w:rsidRPr="00E723BF" w:rsidRDefault="00175704" w:rsidP="00175704">
      <w:pPr>
        <w:pStyle w:val="CM35"/>
        <w:jc w:val="both"/>
        <w:rPr>
          <w:rFonts w:ascii="Times New Roman" w:hAnsi="Times New Roman" w:cs="Times New Roman"/>
        </w:rPr>
      </w:pPr>
      <w:r w:rsidRPr="00E723BF">
        <w:rPr>
          <w:rFonts w:ascii="Times New Roman" w:hAnsi="Times New Roman" w:cs="Times New Roman"/>
        </w:rPr>
        <w:t>P.U.PFR</w:t>
      </w:r>
      <w:r w:rsidRPr="00E723BF">
        <w:rPr>
          <w:rFonts w:ascii="Times New Roman" w:hAnsi="Times New Roman" w:cs="Times New Roman"/>
          <w:vertAlign w:val="subscript"/>
        </w:rPr>
        <w:t>Resource</w:t>
      </w:r>
      <w:r w:rsidRPr="00E723BF">
        <w:rPr>
          <w:rFonts w:ascii="Times New Roman" w:hAnsi="Times New Roman" w:cs="Times New Roman"/>
        </w:rPr>
        <w:t xml:space="preserve"> is the per unit measure of the initial PFR of a Resource during identified FMEs. </w:t>
      </w:r>
    </w:p>
    <w:p w14:paraId="79897F11" w14:textId="77777777" w:rsidR="00175704" w:rsidRDefault="00175704" w:rsidP="00175704">
      <w:pPr>
        <w:pStyle w:val="CM36"/>
        <w:jc w:val="both"/>
        <w:rPr>
          <w:rFonts w:ascii="Estrangelo Edessa" w:hAnsi="Estrangelo Edessa" w:cs="Estrangelo Edessa"/>
          <w:sz w:val="23"/>
          <w:szCs w:val="23"/>
        </w:rPr>
      </w:pPr>
    </w:p>
    <w:p w14:paraId="2ADCA916" w14:textId="77777777" w:rsidR="00175704" w:rsidRDefault="00175704" w:rsidP="00175704">
      <w:pPr>
        <w:pStyle w:val="Default"/>
        <w:ind w:firstLine="720"/>
        <w:rPr>
          <w:vertAlign w:val="subscript"/>
        </w:rPr>
      </w:pPr>
      <w:r w:rsidRPr="00215B37">
        <w:rPr>
          <w:position w:val="-30"/>
          <w:vertAlign w:val="subscript"/>
        </w:rPr>
        <w:object w:dxaOrig="5840" w:dyaOrig="680" w14:anchorId="7AD4BA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33.6pt" o:ole="">
            <v:imagedata r:id="rId9" o:title=""/>
          </v:shape>
          <o:OLEObject Type="Embed" ProgID="Equation.3" ShapeID="_x0000_i1025" DrawAspect="Content" ObjectID="_1783175742" r:id="rId10"/>
        </w:object>
      </w:r>
    </w:p>
    <w:p w14:paraId="6E4F78D9" w14:textId="77777777" w:rsidR="00175704" w:rsidRDefault="00175704" w:rsidP="00175704">
      <w:pPr>
        <w:pStyle w:val="Default"/>
        <w:ind w:firstLine="720"/>
        <w:rPr>
          <w:vertAlign w:val="subscript"/>
        </w:rPr>
      </w:pPr>
    </w:p>
    <w:p w14:paraId="79DBFE16" w14:textId="77777777" w:rsidR="00175704" w:rsidRPr="00D321A3" w:rsidRDefault="00175704" w:rsidP="00175704">
      <w:pPr>
        <w:pStyle w:val="Default"/>
      </w:pPr>
    </w:p>
    <w:p w14:paraId="07AF8982" w14:textId="77777777" w:rsidR="00175704" w:rsidRPr="00E723BF" w:rsidRDefault="00175704" w:rsidP="00175704">
      <w:pPr>
        <w:pStyle w:val="CM58"/>
        <w:spacing w:after="590"/>
        <w:rPr>
          <w:rFonts w:ascii="Times New Roman" w:hAnsi="Times New Roman" w:cs="Times New Roman"/>
        </w:rPr>
      </w:pPr>
      <w:r w:rsidRPr="00E723BF">
        <w:rPr>
          <w:rFonts w:ascii="Times New Roman" w:hAnsi="Times New Roman" w:cs="Times New Roman"/>
        </w:rPr>
        <w:t>Where P.U.PFR</w:t>
      </w:r>
      <w:r w:rsidRPr="00E723BF">
        <w:rPr>
          <w:rFonts w:ascii="Times New Roman" w:hAnsi="Times New Roman" w:cs="Times New Roman"/>
          <w:vertAlign w:val="subscript"/>
        </w:rPr>
        <w:t>Resource</w:t>
      </w:r>
      <w:r w:rsidRPr="00E723BF">
        <w:rPr>
          <w:rFonts w:ascii="Times New Roman" w:hAnsi="Times New Roman" w:cs="Times New Roman"/>
        </w:rPr>
        <w:t xml:space="preserve"> for each FME is limited to values between 0.0 and 2.0. </w:t>
      </w:r>
    </w:p>
    <w:p w14:paraId="743AE8E9" w14:textId="77777777" w:rsidR="00175704" w:rsidRPr="00D2407D" w:rsidRDefault="00175704" w:rsidP="00175704">
      <w:pPr>
        <w:pStyle w:val="CM56"/>
        <w:spacing w:after="220"/>
        <w:ind w:right="632"/>
        <w:rPr>
          <w:sz w:val="22"/>
          <w:szCs w:val="22"/>
        </w:rPr>
      </w:pPr>
      <w:r w:rsidRPr="0039283B">
        <w:rPr>
          <w:rFonts w:ascii="Times New Roman" w:hAnsi="Times New Roman" w:cs="Times New Roman"/>
        </w:rPr>
        <w:t>The Adjusted Actual PFR</w:t>
      </w:r>
      <w:r w:rsidRPr="00D2407D">
        <w:rPr>
          <w:sz w:val="22"/>
          <w:szCs w:val="22"/>
        </w:rPr>
        <w:t xml:space="preserve"> (APFR</w:t>
      </w:r>
      <w:r w:rsidRPr="00D2407D">
        <w:rPr>
          <w:sz w:val="14"/>
          <w:szCs w:val="14"/>
        </w:rPr>
        <w:t>Adj</w:t>
      </w:r>
      <w:r w:rsidRPr="00D2407D">
        <w:rPr>
          <w:sz w:val="22"/>
          <w:szCs w:val="22"/>
        </w:rPr>
        <w:t xml:space="preserve">) </w:t>
      </w:r>
      <w:r w:rsidRPr="0039283B">
        <w:rPr>
          <w:rFonts w:ascii="Times New Roman" w:hAnsi="Times New Roman" w:cs="Times New Roman"/>
        </w:rPr>
        <w:t>and the Final Expected PFR</w:t>
      </w:r>
      <w:r w:rsidRPr="00D2407D">
        <w:rPr>
          <w:sz w:val="22"/>
          <w:szCs w:val="22"/>
        </w:rPr>
        <w:t xml:space="preserve"> (EPFR</w:t>
      </w:r>
      <w:r>
        <w:rPr>
          <w:sz w:val="14"/>
          <w:szCs w:val="14"/>
        </w:rPr>
        <w:t>f</w:t>
      </w:r>
      <w:r w:rsidRPr="00D2407D">
        <w:rPr>
          <w:sz w:val="14"/>
          <w:szCs w:val="14"/>
        </w:rPr>
        <w:t>inal</w:t>
      </w:r>
      <w:r w:rsidRPr="00D2407D">
        <w:rPr>
          <w:sz w:val="22"/>
          <w:szCs w:val="22"/>
        </w:rPr>
        <w:t xml:space="preserve">) </w:t>
      </w:r>
      <w:r w:rsidRPr="0039283B">
        <w:rPr>
          <w:rFonts w:ascii="Times New Roman" w:hAnsi="Times New Roman" w:cs="Times New Roman"/>
        </w:rPr>
        <w:t xml:space="preserve">are calculated as described below. </w:t>
      </w:r>
    </w:p>
    <w:p w14:paraId="130624B0" w14:textId="77777777" w:rsidR="00175704" w:rsidRPr="00D2407D" w:rsidRDefault="00175704" w:rsidP="00175704">
      <w:pPr>
        <w:pStyle w:val="CM56"/>
        <w:spacing w:after="220"/>
        <w:rPr>
          <w:sz w:val="14"/>
          <w:szCs w:val="14"/>
        </w:rPr>
      </w:pPr>
      <w:r w:rsidRPr="0039283B">
        <w:rPr>
          <w:rFonts w:ascii="Times New Roman" w:hAnsi="Times New Roman" w:cs="Times New Roman"/>
        </w:rPr>
        <w:t>EPFR calculations use Governor droop and Governor Dead-Band values as stated in Section 2.2.7, Turbine Speed Governors, with the exception of combined</w:t>
      </w:r>
      <w:r>
        <w:rPr>
          <w:rFonts w:ascii="Times New Roman" w:hAnsi="Times New Roman" w:cs="Times New Roman"/>
        </w:rPr>
        <w:t>-</w:t>
      </w:r>
      <w:r w:rsidRPr="0039283B">
        <w:rPr>
          <w:rFonts w:ascii="Times New Roman" w:hAnsi="Times New Roman" w:cs="Times New Roman"/>
        </w:rPr>
        <w:t>cycle facilities while being evaluated as a single resource (MW production of both the combustion turbine generator and the steam turbine generator are included in the evaluation) where the evaluation Governor droop will be 5.78%</w:t>
      </w:r>
    </w:p>
    <w:p w14:paraId="6DBA3918" w14:textId="77777777" w:rsidR="00175704" w:rsidRPr="00E723BF" w:rsidRDefault="00175704" w:rsidP="00175704">
      <w:pPr>
        <w:pStyle w:val="CM56"/>
        <w:spacing w:after="220"/>
        <w:jc w:val="both"/>
        <w:rPr>
          <w:rFonts w:ascii="Times New Roman" w:hAnsi="Times New Roman" w:cs="Times New Roman"/>
          <w:b/>
          <w:bCs/>
          <w:u w:val="single"/>
        </w:rPr>
      </w:pPr>
      <w:bookmarkStart w:id="39" w:name="_Hlk121226059"/>
      <w:bookmarkEnd w:id="36"/>
      <w:r w:rsidRPr="00E723BF">
        <w:rPr>
          <w:rFonts w:ascii="Times New Roman" w:hAnsi="Times New Roman" w:cs="Times New Roman"/>
          <w:b/>
          <w:bCs/>
          <w:u w:val="single"/>
        </w:rPr>
        <w:t>Actual Primary Frequency Response (APFR</w:t>
      </w:r>
      <w:r w:rsidRPr="00E723BF">
        <w:rPr>
          <w:rFonts w:ascii="Times New Roman" w:hAnsi="Times New Roman" w:cs="Times New Roman"/>
          <w:b/>
          <w:bCs/>
          <w:u w:val="single"/>
          <w:vertAlign w:val="subscript"/>
        </w:rPr>
        <w:t>adj</w:t>
      </w:r>
      <w:r w:rsidRPr="00E723BF">
        <w:rPr>
          <w:rFonts w:ascii="Times New Roman" w:hAnsi="Times New Roman" w:cs="Times New Roman"/>
          <w:b/>
          <w:bCs/>
          <w:u w:val="single"/>
        </w:rPr>
        <w:t xml:space="preserve">) </w:t>
      </w:r>
    </w:p>
    <w:p w14:paraId="1C2D40A9" w14:textId="77777777" w:rsidR="00175704" w:rsidRPr="00D2407D" w:rsidRDefault="00175704" w:rsidP="00175704">
      <w:pPr>
        <w:pStyle w:val="Default"/>
        <w:spacing w:line="271" w:lineRule="atLeast"/>
        <w:ind w:right="470"/>
        <w:rPr>
          <w:color w:val="auto"/>
          <w:sz w:val="22"/>
          <w:szCs w:val="22"/>
        </w:rPr>
      </w:pPr>
      <w:r w:rsidRPr="0039283B">
        <w:rPr>
          <w:rFonts w:ascii="Times New Roman" w:hAnsi="Times New Roman" w:cs="Times New Roman"/>
          <w:color w:val="auto"/>
        </w:rPr>
        <w:t>The Adjusted Actual Primary Frequency Response</w:t>
      </w:r>
      <w:r w:rsidRPr="00D2407D">
        <w:rPr>
          <w:color w:val="auto"/>
          <w:sz w:val="22"/>
          <w:szCs w:val="22"/>
        </w:rPr>
        <w:t xml:space="preserve"> (APFR</w:t>
      </w:r>
      <w:r w:rsidRPr="00D2407D">
        <w:rPr>
          <w:color w:val="auto"/>
          <w:sz w:val="14"/>
          <w:szCs w:val="14"/>
        </w:rPr>
        <w:t>adj</w:t>
      </w:r>
      <w:r w:rsidRPr="00D2407D">
        <w:rPr>
          <w:color w:val="auto"/>
          <w:sz w:val="22"/>
          <w:szCs w:val="22"/>
        </w:rPr>
        <w:t>)</w:t>
      </w:r>
      <w:r w:rsidRPr="0039283B">
        <w:rPr>
          <w:rFonts w:ascii="Times New Roman" w:hAnsi="Times New Roman" w:cs="Times New Roman"/>
          <w:color w:val="auto"/>
        </w:rPr>
        <w:t xml:space="preserve"> is the difference between Post</w:t>
      </w:r>
      <w:r>
        <w:rPr>
          <w:rFonts w:ascii="Times New Roman" w:hAnsi="Times New Roman" w:cs="Times New Roman"/>
          <w:color w:val="auto"/>
        </w:rPr>
        <w:t>-</w:t>
      </w:r>
      <w:r w:rsidRPr="0039283B">
        <w:rPr>
          <w:rFonts w:ascii="Times New Roman" w:hAnsi="Times New Roman" w:cs="Times New Roman"/>
          <w:color w:val="auto"/>
        </w:rPr>
        <w:t>perturbation Average MW and Pre</w:t>
      </w:r>
      <w:r>
        <w:rPr>
          <w:rFonts w:ascii="Times New Roman" w:hAnsi="Times New Roman" w:cs="Times New Roman"/>
          <w:color w:val="auto"/>
        </w:rPr>
        <w:t>-</w:t>
      </w:r>
      <w:r w:rsidRPr="0039283B">
        <w:rPr>
          <w:rFonts w:ascii="Times New Roman" w:hAnsi="Times New Roman" w:cs="Times New Roman"/>
          <w:color w:val="auto"/>
        </w:rPr>
        <w:t>perturbation Average MW, including the ramp magnitude adjustment.</w:t>
      </w:r>
    </w:p>
    <w:p w14:paraId="0F165F73" w14:textId="77777777" w:rsidR="00175704" w:rsidRDefault="00175704" w:rsidP="00175704">
      <w:pPr>
        <w:pStyle w:val="Default"/>
        <w:ind w:left="1277"/>
        <w:rPr>
          <w:rFonts w:ascii="Estrangelo Edessa" w:hAnsi="Estrangelo Edessa" w:cs="Estrangelo Edessa"/>
          <w:color w:val="auto"/>
          <w:position w:val="5"/>
          <w:sz w:val="22"/>
          <w:szCs w:val="22"/>
          <w:vertAlign w:val="superscript"/>
        </w:rPr>
      </w:pPr>
    </w:p>
    <w:p w14:paraId="68588043" w14:textId="442548D3" w:rsidR="00175704" w:rsidRDefault="009E545B" w:rsidP="00175704">
      <w:pPr>
        <w:pStyle w:val="Default"/>
        <w:rPr>
          <w:rFonts w:ascii="Cambria" w:hAnsi="Cambria" w:cs="Cambria"/>
          <w:color w:val="auto"/>
          <w:sz w:val="22"/>
          <w:szCs w:val="22"/>
        </w:rPr>
      </w:pPr>
      <w:r>
        <w:rPr>
          <w:noProof/>
        </w:rPr>
        <w:drawing>
          <wp:inline distT="0" distB="0" distL="0" distR="0" wp14:anchorId="4E148DF6" wp14:editId="169DF0A3">
            <wp:extent cx="547878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8780" cy="388620"/>
                    </a:xfrm>
                    <a:prstGeom prst="rect">
                      <a:avLst/>
                    </a:prstGeom>
                    <a:noFill/>
                    <a:ln>
                      <a:noFill/>
                    </a:ln>
                  </pic:spPr>
                </pic:pic>
              </a:graphicData>
            </a:graphic>
          </wp:inline>
        </w:drawing>
      </w:r>
    </w:p>
    <w:p w14:paraId="263D811A"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rPr>
        <w:t xml:space="preserve">where: </w:t>
      </w:r>
    </w:p>
    <w:p w14:paraId="208E9877"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b/>
          <w:bCs/>
        </w:rPr>
        <w:t>Pre</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Actual MW averaged from T</w:t>
      </w:r>
      <w:r w:rsidRPr="00E723BF">
        <w:rPr>
          <w:rFonts w:ascii="Cambria Math" w:hAnsi="Cambria Math" w:cs="Cambria Math"/>
        </w:rPr>
        <w:t>‐</w:t>
      </w:r>
      <w:r w:rsidRPr="00E723BF">
        <w:rPr>
          <w:rFonts w:ascii="Times New Roman" w:hAnsi="Times New Roman" w:cs="Times New Roman"/>
        </w:rPr>
        <w:t>16 to T</w:t>
      </w:r>
      <w:r w:rsidRPr="00E723BF">
        <w:rPr>
          <w:rFonts w:ascii="Cambria Math" w:hAnsi="Cambria Math" w:cs="Cambria Math"/>
        </w:rPr>
        <w:t>‐</w:t>
      </w:r>
      <w:r w:rsidRPr="00E723BF">
        <w:rPr>
          <w:rFonts w:ascii="Times New Roman" w:hAnsi="Times New Roman" w:cs="Times New Roman"/>
        </w:rPr>
        <w:t xml:space="preserve">2 </w:t>
      </w:r>
    </w:p>
    <w:p w14:paraId="197BD4CA" w14:textId="77777777" w:rsidR="00175704" w:rsidRDefault="00175704" w:rsidP="00175704">
      <w:pPr>
        <w:pStyle w:val="Default"/>
      </w:pPr>
    </w:p>
    <w:p w14:paraId="3E9F0EC4" w14:textId="77777777" w:rsidR="00175704" w:rsidRDefault="00175704" w:rsidP="00175704">
      <w:pPr>
        <w:pStyle w:val="Default"/>
        <w:ind w:left="630"/>
      </w:pPr>
      <w:r w:rsidRPr="000F23D1">
        <w:rPr>
          <w:position w:val="-24"/>
        </w:rPr>
        <w:object w:dxaOrig="2900" w:dyaOrig="740" w14:anchorId="0596EB1D">
          <v:shape id="_x0000_i1026" type="#_x0000_t75" style="width:142.8pt;height:36.6pt" o:ole="" filled="t" fillcolor="none">
            <v:fill r:id="rId12" o:title="" recolor="t" type="pattern"/>
            <v:imagedata r:id="rId13" o:title=""/>
          </v:shape>
          <o:OLEObject Type="Embed" ProgID="Equation.3" ShapeID="_x0000_i1026" DrawAspect="Content" ObjectID="_1783175743" r:id="rId14"/>
        </w:object>
      </w:r>
    </w:p>
    <w:p w14:paraId="770656AF" w14:textId="77777777" w:rsidR="00175704" w:rsidRPr="00DD337F" w:rsidRDefault="00175704" w:rsidP="00175704">
      <w:pPr>
        <w:pStyle w:val="Default"/>
      </w:pPr>
    </w:p>
    <w:p w14:paraId="49385D7A" w14:textId="77777777" w:rsidR="00175704" w:rsidRDefault="00175704" w:rsidP="00175704">
      <w:pPr>
        <w:pStyle w:val="Default"/>
      </w:pPr>
    </w:p>
    <w:p w14:paraId="1266EC5C" w14:textId="77777777" w:rsidR="00175704" w:rsidRPr="00E723BF" w:rsidRDefault="00175704" w:rsidP="00175704">
      <w:pPr>
        <w:pStyle w:val="CM22"/>
        <w:rPr>
          <w:rFonts w:ascii="Times New Roman" w:hAnsi="Times New Roman" w:cs="Times New Roman"/>
        </w:rPr>
      </w:pPr>
      <w:r w:rsidRPr="00E723BF">
        <w:rPr>
          <w:rFonts w:ascii="Times New Roman" w:hAnsi="Times New Roman" w:cs="Times New Roman"/>
          <w:b/>
          <w:bCs/>
        </w:rPr>
        <w:t>Post</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xml:space="preserve">: Actual MW averaged from T+20 to T+52 </w:t>
      </w:r>
    </w:p>
    <w:p w14:paraId="11865380" w14:textId="77777777" w:rsidR="00175704" w:rsidRDefault="00175704" w:rsidP="00175704">
      <w:pPr>
        <w:pStyle w:val="Default"/>
      </w:pPr>
    </w:p>
    <w:p w14:paraId="693E1350" w14:textId="77777777" w:rsidR="00175704" w:rsidRDefault="00175704" w:rsidP="00175704">
      <w:pPr>
        <w:pStyle w:val="Default"/>
        <w:ind w:left="360"/>
      </w:pPr>
      <w:r w:rsidRPr="000F23D1">
        <w:rPr>
          <w:position w:val="-24"/>
        </w:rPr>
        <w:object w:dxaOrig="2980" w:dyaOrig="740" w14:anchorId="09C67BB9">
          <v:shape id="_x0000_i1027" type="#_x0000_t75" style="width:149.4pt;height:36.6pt" o:ole="" filled="t" fillcolor="none">
            <v:fill r:id="rId12" o:title="" recolor="t" type="pattern"/>
            <v:imagedata r:id="rId15" o:title=""/>
          </v:shape>
          <o:OLEObject Type="Embed" ProgID="Equation.3" ShapeID="_x0000_i1027" DrawAspect="Content" ObjectID="_1783175744" r:id="rId16"/>
        </w:object>
      </w:r>
    </w:p>
    <w:p w14:paraId="0D77DEA6" w14:textId="77777777" w:rsidR="00175704" w:rsidRPr="00986CFC" w:rsidRDefault="00175704" w:rsidP="00175704">
      <w:pPr>
        <w:pStyle w:val="Default"/>
      </w:pPr>
    </w:p>
    <w:p w14:paraId="4AA54013" w14:textId="77777777" w:rsidR="00175704" w:rsidRDefault="00175704" w:rsidP="00175704">
      <w:pPr>
        <w:pStyle w:val="CM22"/>
        <w:rPr>
          <w:rFonts w:ascii="Cambria" w:hAnsi="Cambria" w:cs="Cambria"/>
          <w:sz w:val="22"/>
          <w:szCs w:val="22"/>
        </w:rPr>
      </w:pPr>
    </w:p>
    <w:p w14:paraId="4097F477" w14:textId="77777777" w:rsidR="00175704" w:rsidRPr="00D2407D" w:rsidRDefault="00175704" w:rsidP="00175704">
      <w:pPr>
        <w:pStyle w:val="CM56"/>
        <w:spacing w:after="220"/>
        <w:rPr>
          <w:sz w:val="22"/>
          <w:szCs w:val="22"/>
        </w:rPr>
      </w:pPr>
      <w:r w:rsidRPr="0039283B">
        <w:rPr>
          <w:rFonts w:ascii="Times New Roman" w:hAnsi="Times New Roman" w:cs="Times New Roman"/>
        </w:rPr>
        <w:t xml:space="preserve">Ramp Adjustment: </w:t>
      </w:r>
      <w:r>
        <w:rPr>
          <w:rFonts w:ascii="Times New Roman" w:hAnsi="Times New Roman" w:cs="Times New Roman"/>
        </w:rPr>
        <w:t xml:space="preserve"> </w:t>
      </w:r>
      <w:r w:rsidRPr="0039283B">
        <w:rPr>
          <w:rFonts w:ascii="Times New Roman" w:hAnsi="Times New Roman" w:cs="Times New Roman"/>
        </w:rPr>
        <w:t>The Actual PFR number that is used to calculate</w:t>
      </w:r>
      <w:r w:rsidRPr="00D2407D">
        <w:rPr>
          <w:sz w:val="22"/>
          <w:szCs w:val="22"/>
        </w:rPr>
        <w:t xml:space="preserve"> P.U.PFR</w:t>
      </w:r>
      <w:r w:rsidRPr="00D2407D">
        <w:rPr>
          <w:sz w:val="14"/>
          <w:szCs w:val="14"/>
        </w:rPr>
        <w:t>Resource</w:t>
      </w:r>
      <w:r w:rsidRPr="00D2407D">
        <w:rPr>
          <w:sz w:val="22"/>
          <w:szCs w:val="22"/>
        </w:rPr>
        <w:t xml:space="preserve"> </w:t>
      </w:r>
      <w:r w:rsidRPr="0039283B">
        <w:rPr>
          <w:rFonts w:ascii="Times New Roman" w:hAnsi="Times New Roman" w:cs="Times New Roman"/>
        </w:rPr>
        <w:t xml:space="preserve">is adjusted for the ramp magnitude of the generating unit/generating facility during the pre‐perturbation minute. The ramp magnitude is subtracted from the APFR. </w:t>
      </w:r>
    </w:p>
    <w:p w14:paraId="208A51B9" w14:textId="77777777" w:rsidR="00175704" w:rsidRPr="00D2407D" w:rsidRDefault="00175704" w:rsidP="00175704">
      <w:pPr>
        <w:pStyle w:val="CM56"/>
        <w:spacing w:after="220" w:line="308" w:lineRule="atLeast"/>
        <w:ind w:firstLine="720"/>
        <w:rPr>
          <w:sz w:val="22"/>
          <w:szCs w:val="22"/>
        </w:rPr>
      </w:pPr>
      <w:r w:rsidRPr="00D2407D">
        <w:rPr>
          <w:sz w:val="22"/>
          <w:szCs w:val="22"/>
        </w:rPr>
        <w:t>Ramp Magnitude = (MW</w:t>
      </w:r>
      <w:r w:rsidRPr="00D2407D">
        <w:rPr>
          <w:sz w:val="16"/>
          <w:szCs w:val="16"/>
        </w:rPr>
        <w:t>T</w:t>
      </w:r>
      <w:r w:rsidRPr="00D2407D">
        <w:rPr>
          <w:rFonts w:ascii="Cambria Math" w:hAnsi="Cambria Math" w:cs="Cambria Math"/>
          <w:sz w:val="16"/>
          <w:szCs w:val="16"/>
        </w:rPr>
        <w:t>‐</w:t>
      </w:r>
      <w:r w:rsidRPr="00D2407D">
        <w:rPr>
          <w:sz w:val="16"/>
          <w:szCs w:val="16"/>
        </w:rPr>
        <w:t>4</w:t>
      </w:r>
      <w:r w:rsidRPr="00D2407D">
        <w:rPr>
          <w:sz w:val="22"/>
          <w:szCs w:val="22"/>
        </w:rPr>
        <w:t xml:space="preserve"> –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)*0.59 </w:t>
      </w:r>
    </w:p>
    <w:p w14:paraId="756DED89" w14:textId="77777777" w:rsidR="00175704" w:rsidRDefault="00175704" w:rsidP="00175704">
      <w:pPr>
        <w:pStyle w:val="CM61"/>
        <w:contextualSpacing/>
        <w:rPr>
          <w:sz w:val="22"/>
          <w:szCs w:val="22"/>
        </w:rPr>
      </w:pPr>
      <w:r w:rsidRPr="00D2407D">
        <w:rPr>
          <w:sz w:val="22"/>
          <w:szCs w:val="22"/>
        </w:rPr>
        <w:t>(</w:t>
      </w:r>
      <w:r w:rsidRPr="00D2407D">
        <w:rPr>
          <w:sz w:val="23"/>
          <w:szCs w:val="23"/>
        </w:rPr>
        <w:t>MW</w:t>
      </w:r>
      <w:r w:rsidRPr="00D2407D">
        <w:rPr>
          <w:sz w:val="16"/>
          <w:szCs w:val="16"/>
        </w:rPr>
        <w:t>T</w:t>
      </w:r>
      <w:r w:rsidRPr="00D2407D">
        <w:rPr>
          <w:rFonts w:ascii="Cambria Math" w:hAnsi="Cambria Math" w:cs="Cambria Math"/>
          <w:sz w:val="16"/>
          <w:szCs w:val="16"/>
        </w:rPr>
        <w:t>‐</w:t>
      </w:r>
      <w:r w:rsidRPr="00D2407D">
        <w:rPr>
          <w:sz w:val="16"/>
          <w:szCs w:val="16"/>
        </w:rPr>
        <w:t xml:space="preserve">4 </w:t>
      </w:r>
      <w:r w:rsidRPr="00D2407D">
        <w:rPr>
          <w:sz w:val="23"/>
          <w:szCs w:val="23"/>
        </w:rPr>
        <w:t>–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 </w:t>
      </w:r>
      <w:r w:rsidRPr="008325A5">
        <w:rPr>
          <w:rFonts w:ascii="Times New Roman" w:hAnsi="Times New Roman" w:cs="Times New Roman"/>
        </w:rPr>
        <w:t xml:space="preserve">represents </w:t>
      </w:r>
      <w:r>
        <w:rPr>
          <w:rFonts w:ascii="Times New Roman" w:hAnsi="Times New Roman" w:cs="Times New Roman"/>
        </w:rPr>
        <w:t>unit’s</w:t>
      </w:r>
      <w:r w:rsidRPr="008325A5">
        <w:rPr>
          <w:rFonts w:ascii="Times New Roman" w:hAnsi="Times New Roman" w:cs="Times New Roman"/>
        </w:rPr>
        <w:t xml:space="preserve"> MW ramp for a full minute prior to the </w:t>
      </w:r>
      <w:r>
        <w:rPr>
          <w:rFonts w:ascii="Times New Roman" w:hAnsi="Times New Roman" w:cs="Times New Roman"/>
        </w:rPr>
        <w:t>FME</w:t>
      </w:r>
      <w:r w:rsidRPr="008325A5">
        <w:rPr>
          <w:rFonts w:ascii="Times New Roman" w:hAnsi="Times New Roman" w:cs="Times New Roman"/>
        </w:rPr>
        <w:t xml:space="preserve">. </w:t>
      </w:r>
      <w:r>
        <w:rPr>
          <w:rFonts w:ascii="Times New Roman" w:hAnsi="Times New Roman" w:cs="Times New Roman"/>
        </w:rPr>
        <w:t xml:space="preserve"> </w:t>
      </w:r>
      <w:r w:rsidRPr="008325A5">
        <w:rPr>
          <w:rFonts w:ascii="Times New Roman" w:hAnsi="Times New Roman" w:cs="Times New Roman"/>
        </w:rPr>
        <w:t>The factor 0.59 adjusts this full minute ramp to represent the ramp that should have been achieved during the post‐perturbation measurement period.</w:t>
      </w:r>
      <w:r w:rsidRPr="00D2407D">
        <w:rPr>
          <w:sz w:val="22"/>
          <w:szCs w:val="22"/>
        </w:rPr>
        <w:t xml:space="preserve"> </w:t>
      </w:r>
    </w:p>
    <w:p w14:paraId="153E9DFA" w14:textId="77777777" w:rsidR="00175704" w:rsidRPr="00E723BF" w:rsidRDefault="00175704" w:rsidP="00175704">
      <w:pPr>
        <w:pStyle w:val="Default"/>
      </w:pPr>
    </w:p>
    <w:p w14:paraId="1E3F4761" w14:textId="77777777" w:rsidR="00175704" w:rsidRPr="00E723BF" w:rsidRDefault="00175704" w:rsidP="00175704">
      <w:pPr>
        <w:pStyle w:val="CM56"/>
        <w:spacing w:after="220"/>
        <w:jc w:val="both"/>
        <w:rPr>
          <w:rFonts w:ascii="Times New Roman" w:hAnsi="Times New Roman" w:cs="Times New Roman"/>
        </w:rPr>
      </w:pPr>
      <w:r w:rsidRPr="00E723BF">
        <w:rPr>
          <w:rFonts w:ascii="Times New Roman" w:hAnsi="Times New Roman" w:cs="Times New Roman"/>
          <w:b/>
          <w:bCs/>
          <w:u w:val="single"/>
        </w:rPr>
        <w:t xml:space="preserve">Expected Primary Frequency Response (EPFR) </w:t>
      </w:r>
    </w:p>
    <w:p w14:paraId="7CA2199E" w14:textId="77777777" w:rsidR="00175704" w:rsidRPr="00B82844" w:rsidRDefault="00175704" w:rsidP="00175704">
      <w:pPr>
        <w:widowControl w:val="0"/>
        <w:autoSpaceDE w:val="0"/>
        <w:autoSpaceDN w:val="0"/>
        <w:adjustRightInd w:val="0"/>
        <w:spacing w:line="311" w:lineRule="atLeast"/>
        <w:ind w:right="97"/>
        <w:rPr>
          <w:color w:val="000000"/>
        </w:rPr>
      </w:pPr>
      <w:r w:rsidRPr="00B82844">
        <w:rPr>
          <w:color w:val="000000"/>
        </w:rPr>
        <w:t>For all Generation Resources, ESRs, SOTGs, SOTSGs, and Controllable Load Resources, the ideal Expected PFR (EPFR</w:t>
      </w:r>
      <w:r w:rsidRPr="00B82844">
        <w:rPr>
          <w:color w:val="000000"/>
          <w:vertAlign w:val="subscript"/>
        </w:rPr>
        <w:t>ideal</w:t>
      </w:r>
      <w:r w:rsidRPr="00B82844">
        <w:rPr>
          <w:color w:val="000000"/>
        </w:rPr>
        <w:t>) is calculated as the difference between the EPFR</w:t>
      </w:r>
      <w:r w:rsidRPr="00B82844">
        <w:rPr>
          <w:color w:val="000000"/>
          <w:vertAlign w:val="subscript"/>
        </w:rPr>
        <w:t xml:space="preserve">post‐perturbation </w:t>
      </w:r>
      <w:r w:rsidRPr="00B82844">
        <w:rPr>
          <w:color w:val="000000"/>
        </w:rPr>
        <w:t>and the EPFR</w:t>
      </w:r>
      <w:r w:rsidRPr="00B82844">
        <w:rPr>
          <w:color w:val="000000"/>
          <w:vertAlign w:val="subscript"/>
        </w:rPr>
        <w:t>pre‐perturbation</w:t>
      </w:r>
      <w:r w:rsidRPr="00B82844">
        <w:rPr>
          <w:color w:val="000000"/>
        </w:rPr>
        <w:t>.</w:t>
      </w:r>
    </w:p>
    <w:p w14:paraId="71BDCA3E" w14:textId="77777777" w:rsidR="00175704" w:rsidRPr="00E723BF" w:rsidRDefault="00175704" w:rsidP="00175704">
      <w:pPr>
        <w:pStyle w:val="Default"/>
        <w:spacing w:line="311" w:lineRule="atLeast"/>
        <w:ind w:right="97"/>
        <w:jc w:val="both"/>
        <w:rPr>
          <w:rFonts w:ascii="Times New Roman" w:hAnsi="Times New Roman" w:cs="Times New Roman"/>
          <w:color w:val="auto"/>
        </w:rPr>
      </w:pPr>
    </w:p>
    <w:p w14:paraId="19049281" w14:textId="77777777" w:rsidR="00175704" w:rsidRDefault="00175704" w:rsidP="00175704">
      <w:pPr>
        <w:pStyle w:val="CM22"/>
        <w:rPr>
          <w:rFonts w:ascii="Cambria" w:hAnsi="Cambria" w:cs="Cambria"/>
          <w:sz w:val="23"/>
          <w:szCs w:val="23"/>
        </w:rPr>
      </w:pPr>
    </w:p>
    <w:p w14:paraId="5F751A94" w14:textId="2D4A226F" w:rsidR="00175704" w:rsidRDefault="009E545B" w:rsidP="00175704">
      <w:pPr>
        <w:pStyle w:val="Default"/>
      </w:pPr>
      <w:r>
        <w:rPr>
          <w:noProof/>
        </w:rPr>
        <w:drawing>
          <wp:inline distT="0" distB="0" distL="0" distR="0" wp14:anchorId="1E8526ED" wp14:editId="45140D2C">
            <wp:extent cx="4533900" cy="434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33900" cy="434340"/>
                    </a:xfrm>
                    <a:prstGeom prst="rect">
                      <a:avLst/>
                    </a:prstGeom>
                    <a:noFill/>
                    <a:ln>
                      <a:noFill/>
                    </a:ln>
                  </pic:spPr>
                </pic:pic>
              </a:graphicData>
            </a:graphic>
          </wp:inline>
        </w:drawing>
      </w:r>
    </w:p>
    <w:p w14:paraId="2A89970E" w14:textId="77777777" w:rsidR="00175704" w:rsidRPr="00574B84" w:rsidRDefault="00175704" w:rsidP="00175704">
      <w:pPr>
        <w:pStyle w:val="Default"/>
      </w:pPr>
    </w:p>
    <w:p w14:paraId="7B74AE27" w14:textId="77777777" w:rsidR="00175704" w:rsidRPr="00D2407D" w:rsidRDefault="00175704" w:rsidP="00175704">
      <w:pPr>
        <w:pStyle w:val="CM22"/>
        <w:rPr>
          <w:color w:val="000000"/>
        </w:rPr>
      </w:pPr>
      <w:r w:rsidRPr="008325A5">
        <w:rPr>
          <w:rFonts w:ascii="Times New Roman" w:hAnsi="Times New Roman" w:cs="Times New Roman"/>
        </w:rPr>
        <w:t>When the frequency is outside the Governor Dead-Band and above 60Hz</w:t>
      </w:r>
      <w:r w:rsidRPr="00D2407D">
        <w:rPr>
          <w:sz w:val="22"/>
          <w:szCs w:val="22"/>
        </w:rPr>
        <w:t xml:space="preserve">: </w:t>
      </w:r>
    </w:p>
    <w:p w14:paraId="464A059B" w14:textId="67A32674" w:rsidR="00175704" w:rsidRDefault="009E545B" w:rsidP="00175704">
      <w:pPr>
        <w:pStyle w:val="CM22"/>
        <w:rPr>
          <w:color w:val="000000"/>
        </w:rPr>
      </w:pPr>
      <w:r>
        <w:rPr>
          <w:noProof/>
        </w:rPr>
        <w:drawing>
          <wp:inline distT="0" distB="0" distL="0" distR="0" wp14:anchorId="753306D8" wp14:editId="3BC3F538">
            <wp:extent cx="5539740" cy="1744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9740" cy="1744980"/>
                    </a:xfrm>
                    <a:prstGeom prst="rect">
                      <a:avLst/>
                    </a:prstGeom>
                    <a:noFill/>
                    <a:ln>
                      <a:noFill/>
                    </a:ln>
                  </pic:spPr>
                </pic:pic>
              </a:graphicData>
            </a:graphic>
          </wp:inline>
        </w:drawing>
      </w:r>
    </w:p>
    <w:p w14:paraId="20C5D377" w14:textId="77777777" w:rsidR="00175704" w:rsidRDefault="00175704" w:rsidP="00175704">
      <w:pPr>
        <w:pStyle w:val="CM22"/>
        <w:rPr>
          <w:color w:val="000000"/>
        </w:rPr>
      </w:pPr>
    </w:p>
    <w:p w14:paraId="604E52FF" w14:textId="77777777" w:rsidR="00175704" w:rsidRPr="00D2407D" w:rsidRDefault="00175704" w:rsidP="00175704">
      <w:pPr>
        <w:pStyle w:val="CM22"/>
        <w:rPr>
          <w:sz w:val="22"/>
          <w:szCs w:val="22"/>
        </w:rPr>
      </w:pPr>
      <w:r w:rsidRPr="002D5B15">
        <w:rPr>
          <w:rFonts w:ascii="Times New Roman" w:hAnsi="Times New Roman" w:cs="Times New Roman"/>
        </w:rPr>
        <w:t>When the frequency is outside the Governor Dead-Band and below 60Hz</w:t>
      </w:r>
      <w:r w:rsidRPr="00D2407D">
        <w:rPr>
          <w:sz w:val="22"/>
          <w:szCs w:val="22"/>
        </w:rPr>
        <w:t xml:space="preserve">: </w:t>
      </w:r>
    </w:p>
    <w:p w14:paraId="37D2E784" w14:textId="17D483F7" w:rsidR="00175704" w:rsidRDefault="009E545B" w:rsidP="00175704">
      <w:pPr>
        <w:pStyle w:val="Default"/>
        <w:spacing w:line="443" w:lineRule="atLeast"/>
        <w:rPr>
          <w:rFonts w:ascii="Calibri" w:hAnsi="Calibri" w:cs="Calibri"/>
          <w:color w:val="auto"/>
          <w:sz w:val="22"/>
          <w:szCs w:val="22"/>
        </w:rPr>
      </w:pPr>
      <w:r>
        <w:rPr>
          <w:noProof/>
        </w:rPr>
        <w:drawing>
          <wp:inline distT="0" distB="0" distL="0" distR="0" wp14:anchorId="419A87E0" wp14:editId="77B5E30E">
            <wp:extent cx="5524500" cy="1341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4500" cy="1341120"/>
                    </a:xfrm>
                    <a:prstGeom prst="rect">
                      <a:avLst/>
                    </a:prstGeom>
                    <a:noFill/>
                    <a:ln>
                      <a:noFill/>
                    </a:ln>
                  </pic:spPr>
                </pic:pic>
              </a:graphicData>
            </a:graphic>
          </wp:inline>
        </w:drawing>
      </w:r>
    </w:p>
    <w:p w14:paraId="3108757E" w14:textId="77777777" w:rsidR="00175704" w:rsidRDefault="00175704" w:rsidP="00175704">
      <w:pPr>
        <w:pStyle w:val="Default"/>
        <w:spacing w:line="443" w:lineRule="atLeast"/>
        <w:rPr>
          <w:rFonts w:ascii="Calibri" w:hAnsi="Calibri" w:cs="Calibri"/>
          <w:color w:val="auto"/>
          <w:sz w:val="22"/>
          <w:szCs w:val="22"/>
        </w:rPr>
      </w:pPr>
    </w:p>
    <w:p w14:paraId="2C9021A4" w14:textId="77777777" w:rsidR="00175704" w:rsidRPr="002D5B15" w:rsidRDefault="00175704" w:rsidP="00175704">
      <w:pPr>
        <w:pStyle w:val="Default"/>
        <w:contextualSpacing/>
        <w:rPr>
          <w:rFonts w:ascii="Times New Roman" w:hAnsi="Times New Roman" w:cs="Times New Roman"/>
          <w:color w:val="auto"/>
        </w:rPr>
      </w:pPr>
      <w:r w:rsidRPr="002D5B15">
        <w:rPr>
          <w:rFonts w:ascii="Times New Roman" w:hAnsi="Times New Roman" w:cs="Times New Roman"/>
          <w:color w:val="auto"/>
        </w:rPr>
        <w:t>For each formula, when frequency is within the Governor Dead-Band the appropriate EPFR value is zero. The deadband</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and droop</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quantities come from Section 2.2.7</w:t>
      </w:r>
      <w:r>
        <w:rPr>
          <w:rFonts w:ascii="Times New Roman" w:hAnsi="Times New Roman" w:cs="Times New Roman"/>
          <w:color w:val="auto"/>
        </w:rPr>
        <w:t>, Turbine Speed Governors</w:t>
      </w:r>
      <w:r w:rsidRPr="002D5B15">
        <w:rPr>
          <w:rFonts w:ascii="Times New Roman" w:hAnsi="Times New Roman" w:cs="Times New Roman"/>
          <w:color w:val="auto"/>
        </w:rPr>
        <w:t xml:space="preserve">. </w:t>
      </w:r>
    </w:p>
    <w:p w14:paraId="30675344" w14:textId="77777777" w:rsidR="00175704" w:rsidRPr="002D5B15" w:rsidRDefault="00175704" w:rsidP="00175704">
      <w:pPr>
        <w:pStyle w:val="Default"/>
        <w:spacing w:line="443" w:lineRule="atLeast"/>
        <w:ind w:firstLine="720"/>
        <w:rPr>
          <w:rFonts w:ascii="Times New Roman" w:hAnsi="Times New Roman" w:cs="Times New Roman"/>
          <w:color w:val="auto"/>
        </w:rPr>
      </w:pPr>
      <w:r w:rsidRPr="002D5B15">
        <w:rPr>
          <w:rFonts w:ascii="Times New Roman" w:hAnsi="Times New Roman" w:cs="Times New Roman"/>
          <w:color w:val="auto"/>
        </w:rPr>
        <w:t xml:space="preserve">Where: </w:t>
      </w:r>
    </w:p>
    <w:p w14:paraId="06F22482" w14:textId="77777777" w:rsidR="00175704" w:rsidRDefault="00175704" w:rsidP="00175704">
      <w:pPr>
        <w:pStyle w:val="Default"/>
        <w:ind w:left="720"/>
        <w:contextualSpacing/>
        <w:rPr>
          <w:b/>
          <w:bCs/>
          <w:color w:val="auto"/>
          <w:sz w:val="22"/>
          <w:szCs w:val="22"/>
        </w:rPr>
      </w:pPr>
    </w:p>
    <w:p w14:paraId="126F49AC" w14:textId="77777777" w:rsidR="00175704" w:rsidRPr="00D2407D" w:rsidRDefault="00175704" w:rsidP="00175704">
      <w:pPr>
        <w:pStyle w:val="Default"/>
        <w:ind w:left="720"/>
        <w:contextualSpacing/>
        <w:rPr>
          <w:color w:val="auto"/>
          <w:sz w:val="22"/>
          <w:szCs w:val="22"/>
        </w:rPr>
      </w:pPr>
      <w:r w:rsidRPr="00450FD4">
        <w:rPr>
          <w:rFonts w:ascii="Times New Roman" w:hAnsi="Times New Roman" w:cs="Times New Roman"/>
          <w:b/>
          <w:bCs/>
          <w:color w:val="auto"/>
        </w:rPr>
        <w:t>Pre</w:t>
      </w:r>
      <w:r w:rsidRPr="00450FD4">
        <w:rPr>
          <w:rFonts w:ascii="Cambria Math" w:hAnsi="Cambria Math" w:cs="Cambria Math"/>
          <w:b/>
          <w:bCs/>
          <w:color w:val="auto"/>
        </w:rPr>
        <w:t>‐</w:t>
      </w:r>
      <w:r w:rsidRPr="00450FD4">
        <w:rPr>
          <w:rFonts w:ascii="Times New Roman" w:hAnsi="Times New Roman" w:cs="Times New Roman"/>
          <w:b/>
          <w:bCs/>
          <w:color w:val="auto"/>
        </w:rPr>
        <w:t>perturbation Average Hz</w:t>
      </w:r>
      <w:r w:rsidRPr="002D5B15">
        <w:rPr>
          <w:rFonts w:ascii="Times New Roman" w:hAnsi="Times New Roman" w:cs="Times New Roman"/>
          <w:color w:val="auto"/>
        </w:rPr>
        <w:t>: Actual Hz averaged from T</w:t>
      </w:r>
      <w:r w:rsidRPr="002D5B15">
        <w:rPr>
          <w:rFonts w:ascii="Cambria Math" w:hAnsi="Cambria Math" w:cs="Cambria Math"/>
          <w:color w:val="auto"/>
        </w:rPr>
        <w:t>‐</w:t>
      </w:r>
      <w:r w:rsidRPr="002D5B15">
        <w:rPr>
          <w:rFonts w:ascii="Times New Roman" w:hAnsi="Times New Roman" w:cs="Times New Roman"/>
          <w:color w:val="auto"/>
        </w:rPr>
        <w:t>16 to T</w:t>
      </w:r>
      <w:r w:rsidRPr="002D5B15">
        <w:rPr>
          <w:rFonts w:ascii="Cambria Math" w:hAnsi="Cambria Math" w:cs="Cambria Math"/>
          <w:color w:val="auto"/>
        </w:rPr>
        <w:t>‐</w:t>
      </w:r>
      <w:r w:rsidRPr="00D2407D">
        <w:rPr>
          <w:color w:val="auto"/>
          <w:sz w:val="22"/>
          <w:szCs w:val="22"/>
        </w:rPr>
        <w:t xml:space="preserve">2 </w:t>
      </w:r>
    </w:p>
    <w:p w14:paraId="526A1909" w14:textId="77777777" w:rsidR="00175704" w:rsidRDefault="00175704" w:rsidP="00175704">
      <w:pPr>
        <w:pStyle w:val="Default"/>
        <w:spacing w:line="443" w:lineRule="atLeast"/>
        <w:rPr>
          <w:rFonts w:ascii="Calibri" w:hAnsi="Calibri" w:cs="Calibri"/>
          <w:color w:val="auto"/>
          <w:sz w:val="22"/>
          <w:szCs w:val="22"/>
        </w:rPr>
      </w:pPr>
    </w:p>
    <w:p w14:paraId="4B4F4809" w14:textId="77777777" w:rsidR="00175704" w:rsidRDefault="00175704" w:rsidP="00175704">
      <w:pPr>
        <w:pStyle w:val="Default"/>
        <w:ind w:left="1710"/>
      </w:pPr>
      <w:r w:rsidRPr="000F23D1">
        <w:rPr>
          <w:position w:val="-24"/>
        </w:rPr>
        <w:object w:dxaOrig="2620" w:dyaOrig="740" w14:anchorId="605B7C82">
          <v:shape id="_x0000_i1028" type="#_x0000_t75" style="width:129.6pt;height:36.6pt" o:ole="" filled="t" fillcolor="none">
            <v:fill r:id="rId12" o:title="" recolor="t" type="pattern"/>
            <v:imagedata r:id="rId20" o:title=""/>
          </v:shape>
          <o:OLEObject Type="Embed" ProgID="Equation.3" ShapeID="_x0000_i1028" DrawAspect="Content" ObjectID="_1783175745" r:id="rId21"/>
        </w:object>
      </w:r>
    </w:p>
    <w:p w14:paraId="3B8B4BF9" w14:textId="77777777" w:rsidR="00175704" w:rsidRDefault="00175704" w:rsidP="00175704">
      <w:pPr>
        <w:pStyle w:val="Default"/>
        <w:spacing w:line="443" w:lineRule="atLeast"/>
        <w:rPr>
          <w:rFonts w:ascii="Calibri" w:hAnsi="Calibri" w:cs="Calibri"/>
          <w:color w:val="auto"/>
          <w:sz w:val="22"/>
          <w:szCs w:val="22"/>
        </w:rPr>
      </w:pPr>
    </w:p>
    <w:p w14:paraId="69EE6CF7" w14:textId="77777777" w:rsidR="00175704" w:rsidRPr="002D5B15" w:rsidRDefault="00175704" w:rsidP="00175704">
      <w:pPr>
        <w:pStyle w:val="Default"/>
        <w:spacing w:line="443" w:lineRule="atLeast"/>
        <w:ind w:left="720"/>
        <w:rPr>
          <w:rFonts w:ascii="Times New Roman" w:hAnsi="Times New Roman" w:cs="Times New Roman"/>
        </w:rPr>
      </w:pPr>
      <w:r w:rsidRPr="00450FD4">
        <w:rPr>
          <w:rFonts w:ascii="Times New Roman" w:hAnsi="Times New Roman" w:cs="Times New Roman"/>
          <w:b/>
          <w:bCs/>
        </w:rPr>
        <w:t>Post</w:t>
      </w:r>
      <w:r w:rsidRPr="00450FD4">
        <w:rPr>
          <w:rFonts w:ascii="Cambria Math" w:hAnsi="Cambria Math" w:cs="Cambria Math"/>
          <w:b/>
          <w:bCs/>
        </w:rPr>
        <w:t>‐</w:t>
      </w:r>
      <w:r w:rsidRPr="00450FD4">
        <w:rPr>
          <w:rFonts w:ascii="Times New Roman" w:hAnsi="Times New Roman" w:cs="Times New Roman"/>
          <w:b/>
          <w:bCs/>
        </w:rPr>
        <w:t>perturbation Average Hz</w:t>
      </w:r>
      <w:r w:rsidRPr="002D5B15">
        <w:rPr>
          <w:rFonts w:ascii="Times New Roman" w:hAnsi="Times New Roman" w:cs="Times New Roman"/>
        </w:rPr>
        <w:t xml:space="preserve">: Actual Hz averaged from T+20 to T+52 </w:t>
      </w:r>
    </w:p>
    <w:p w14:paraId="7AD733F1" w14:textId="77777777" w:rsidR="00175704" w:rsidRDefault="00175704" w:rsidP="00175704">
      <w:pPr>
        <w:pStyle w:val="Default"/>
      </w:pPr>
    </w:p>
    <w:p w14:paraId="2CF09A31" w14:textId="77777777" w:rsidR="00175704" w:rsidRDefault="00175704" w:rsidP="00175704">
      <w:pPr>
        <w:pStyle w:val="Default"/>
        <w:ind w:left="1800"/>
      </w:pPr>
      <w:r w:rsidRPr="00DD337F">
        <w:rPr>
          <w:position w:val="-24"/>
        </w:rPr>
        <w:object w:dxaOrig="2680" w:dyaOrig="740" w14:anchorId="30C462CA">
          <v:shape id="_x0000_i1029" type="#_x0000_t75" style="width:132pt;height:36.6pt" o:ole="" filled="t" fillcolor="none">
            <v:fill r:id="rId12" o:title="" recolor="t" type="pattern"/>
            <v:imagedata r:id="rId22" o:title=""/>
          </v:shape>
          <o:OLEObject Type="Embed" ProgID="Equation.3" ShapeID="_x0000_i1029" DrawAspect="Content" ObjectID="_1783175746" r:id="rId23"/>
        </w:object>
      </w:r>
    </w:p>
    <w:p w14:paraId="2558042C" w14:textId="728633B0" w:rsidR="00175704" w:rsidRDefault="009E545B" w:rsidP="00175704">
      <w:pPr>
        <w:pStyle w:val="Default"/>
        <w:ind w:left="720" w:firstLine="720"/>
      </w:pPr>
      <w:r>
        <w:rPr>
          <w:noProof/>
        </w:rPr>
        <mc:AlternateContent>
          <mc:Choice Requires="wps">
            <w:drawing>
              <wp:anchor distT="4294967295" distB="4294967295" distL="114300" distR="114300" simplePos="0" relativeHeight="251657728" behindDoc="0" locked="0" layoutInCell="1" allowOverlap="1" wp14:anchorId="790EB7DF" wp14:editId="14EA1076">
                <wp:simplePos x="0" y="0"/>
                <wp:positionH relativeFrom="column">
                  <wp:posOffset>957580</wp:posOffset>
                </wp:positionH>
                <wp:positionV relativeFrom="paragraph">
                  <wp:posOffset>319404</wp:posOffset>
                </wp:positionV>
                <wp:extent cx="179832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4FB4869"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" strokecolor="#4a7ebb">
                <o:lock v:ext="edit" shapetype="f"/>
              </v:line>
            </w:pict>
          </mc:Fallback>
        </mc:AlternateContent>
      </w:r>
    </w:p>
    <w:p w14:paraId="3CA4D291" w14:textId="77777777" w:rsidR="00175704" w:rsidRPr="00574B84" w:rsidRDefault="00175704" w:rsidP="00175704">
      <w:pPr>
        <w:pStyle w:val="Default"/>
      </w:pPr>
    </w:p>
    <w:p w14:paraId="1A2EE290" w14:textId="77777777" w:rsidR="00175704" w:rsidRPr="002D5B15" w:rsidRDefault="00175704" w:rsidP="00175704">
      <w:pPr>
        <w:pStyle w:val="CM56"/>
        <w:tabs>
          <w:tab w:val="left" w:pos="0"/>
        </w:tabs>
        <w:spacing w:after="220"/>
        <w:rPr>
          <w:rFonts w:ascii="Times New Roman" w:hAnsi="Times New Roman" w:cs="Times New Roman"/>
        </w:rPr>
      </w:pPr>
      <w:r w:rsidRPr="002D5B15">
        <w:rPr>
          <w:rFonts w:ascii="Times New Roman" w:hAnsi="Times New Roman" w:cs="Times New Roman"/>
          <w:u w:val="single"/>
        </w:rPr>
        <w:t xml:space="preserve">Power Augmentation: </w:t>
      </w:r>
      <w:r>
        <w:rPr>
          <w:rFonts w:ascii="Times New Roman" w:hAnsi="Times New Roman" w:cs="Times New Roman"/>
          <w:u w:val="single"/>
        </w:rPr>
        <w:t xml:space="preserve"> </w:t>
      </w:r>
      <w:r w:rsidRPr="002D5B15">
        <w:rPr>
          <w:rFonts w:ascii="Times New Roman" w:hAnsi="Times New Roman" w:cs="Times New Roman"/>
        </w:rPr>
        <w:t xml:space="preserve">For combined cycle facilities, Real-Time telemetered </w:t>
      </w:r>
      <w:r>
        <w:rPr>
          <w:rFonts w:ascii="Times New Roman" w:hAnsi="Times New Roman" w:cs="Times New Roman"/>
        </w:rPr>
        <w:t>High Sustained Limit (</w:t>
      </w:r>
      <w:r w:rsidRPr="002D5B15">
        <w:rPr>
          <w:rFonts w:ascii="Times New Roman" w:hAnsi="Times New Roman" w:cs="Times New Roman"/>
        </w:rPr>
        <w:t>HSL</w:t>
      </w:r>
      <w:r>
        <w:rPr>
          <w:rFonts w:ascii="Times New Roman" w:hAnsi="Times New Roman" w:cs="Times New Roman"/>
        </w:rPr>
        <w:t>)</w:t>
      </w:r>
      <w:r w:rsidRPr="002D5B15">
        <w:rPr>
          <w:rFonts w:ascii="Times New Roman" w:hAnsi="Times New Roman" w:cs="Times New Roman"/>
        </w:rPr>
        <w:t xml:space="preserve"> is adjusted by subtracting the Real-Time telemetered Non-Frequency Responsive Capacity (power augmentation (PA) capacity).  Other generator types may also have power augmentation that is not frequency responsive.  This could be “over</w:t>
      </w:r>
      <w:r w:rsidRPr="002D5B15">
        <w:rPr>
          <w:rFonts w:ascii="Cambria Math" w:hAnsi="Cambria Math" w:cs="Cambria Math"/>
        </w:rPr>
        <w:t>‐</w:t>
      </w:r>
      <w:r w:rsidRPr="002D5B15">
        <w:rPr>
          <w:rFonts w:ascii="Times New Roman" w:hAnsi="Times New Roman" w:cs="Times New Roman"/>
        </w:rPr>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Protocol Section 6.5.5.2, Operational Data Requirements.  </w:t>
      </w:r>
    </w:p>
    <w:p w14:paraId="13B678A5"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 xml:space="preserve">final </w:t>
      </w:r>
      <w:r w:rsidRPr="00E723BF">
        <w:rPr>
          <w:rFonts w:ascii="Times New Roman" w:hAnsi="Times New Roman" w:cs="Times New Roman"/>
          <w:b/>
          <w:bCs/>
          <w:color w:val="auto"/>
        </w:rPr>
        <w:t xml:space="preserve">for Combustion Turbines and Combined Cycle Facilities </w:t>
      </w:r>
    </w:p>
    <w:p w14:paraId="5A3F0C9C" w14:textId="7537B5B0" w:rsidR="00175704" w:rsidRDefault="009E545B" w:rsidP="00175704">
      <w:pPr>
        <w:pStyle w:val="CM56"/>
        <w:spacing w:after="220" w:line="311" w:lineRule="atLeast"/>
        <w:ind w:left="720"/>
        <w:rPr>
          <w:rFonts w:ascii="Calibri" w:hAnsi="Calibri" w:cs="Calibri"/>
          <w:sz w:val="22"/>
          <w:szCs w:val="22"/>
        </w:rPr>
      </w:pPr>
      <w:r>
        <w:rPr>
          <w:noProof/>
        </w:rPr>
        <w:drawing>
          <wp:inline distT="0" distB="0" distL="0" distR="0" wp14:anchorId="44B0D3B5" wp14:editId="08065000">
            <wp:extent cx="5067300" cy="3352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67300" cy="335280"/>
                    </a:xfrm>
                    <a:prstGeom prst="rect">
                      <a:avLst/>
                    </a:prstGeom>
                    <a:noFill/>
                    <a:ln>
                      <a:noFill/>
                    </a:ln>
                  </pic:spPr>
                </pic:pic>
              </a:graphicData>
            </a:graphic>
          </wp:inline>
        </w:drawing>
      </w:r>
    </w:p>
    <w:p w14:paraId="3FD39F21" w14:textId="77777777" w:rsidR="00175704" w:rsidRPr="00D2407D" w:rsidRDefault="00175704" w:rsidP="00175704">
      <w:pPr>
        <w:pStyle w:val="CM56"/>
        <w:spacing w:after="220" w:line="311" w:lineRule="atLeast"/>
        <w:ind w:left="720"/>
        <w:rPr>
          <w:sz w:val="22"/>
          <w:szCs w:val="22"/>
        </w:rPr>
      </w:pPr>
      <w:r w:rsidRPr="002D5B15">
        <w:rPr>
          <w:rFonts w:ascii="Times New Roman" w:hAnsi="Times New Roman" w:cs="Times New Roman"/>
        </w:rPr>
        <w:t xml:space="preserve">Note: </w:t>
      </w:r>
      <w:r>
        <w:rPr>
          <w:rFonts w:ascii="Times New Roman" w:hAnsi="Times New Roman" w:cs="Times New Roman"/>
        </w:rPr>
        <w:t xml:space="preserve"> </w:t>
      </w:r>
      <w:r w:rsidRPr="002D5B15">
        <w:rPr>
          <w:rFonts w:ascii="Times New Roman" w:hAnsi="Times New Roman" w:cs="Times New Roman"/>
        </w:rPr>
        <w:t>The 0.00276 constant is the MW/0.1 Hz change per MW of capacity and represents the MW change in combustion turbine’s output due to the change in mass flow through the combustion turbine due to the speed change of the turbine during the post</w:t>
      </w:r>
      <w:r w:rsidRPr="002D5B15">
        <w:rPr>
          <w:rFonts w:ascii="Cambria Math" w:hAnsi="Cambria Math" w:cs="Cambria Math"/>
        </w:rPr>
        <w:t>‐</w:t>
      </w:r>
      <w:r w:rsidRPr="002D5B15">
        <w:rPr>
          <w:rFonts w:ascii="Times New Roman" w:hAnsi="Times New Roman" w:cs="Times New Roman"/>
        </w:rPr>
        <w:t xml:space="preserve">perturbation measurement period. </w:t>
      </w:r>
      <w:r>
        <w:rPr>
          <w:rFonts w:ascii="Times New Roman" w:hAnsi="Times New Roman" w:cs="Times New Roman"/>
        </w:rPr>
        <w:t xml:space="preserve"> </w:t>
      </w:r>
      <w:r w:rsidRPr="002D5B15">
        <w:rPr>
          <w:rFonts w:ascii="Times New Roman" w:hAnsi="Times New Roman" w:cs="Times New Roman"/>
        </w:rPr>
        <w:t>This factor is based on empirical data from a major 2003 event as measured on multiple combustion turbines in ERCOT.</w:t>
      </w:r>
      <w:r w:rsidRPr="00D2407D">
        <w:rPr>
          <w:sz w:val="22"/>
          <w:szCs w:val="22"/>
        </w:rPr>
        <w:t xml:space="preserve"> </w:t>
      </w:r>
      <w:r w:rsidRPr="00D2407D">
        <w:rPr>
          <w:position w:val="-10"/>
          <w:sz w:val="22"/>
          <w:szCs w:val="22"/>
        </w:rPr>
        <w:object w:dxaOrig="180" w:dyaOrig="340" w14:anchorId="4EB69D98">
          <v:shape id="_x0000_i1030" type="#_x0000_t75" style="width:9pt;height:16.8pt" o:ole="">
            <v:imagedata r:id="rId25" o:title=""/>
          </v:shape>
          <o:OLEObject Type="Embed" ProgID="Equation.3" ShapeID="_x0000_i1030" DrawAspect="Content" ObjectID="_1783175747" r:id="rId26"/>
        </w:object>
      </w:r>
      <w:r w:rsidRPr="00D2407D">
        <w:rPr>
          <w:position w:val="-10"/>
          <w:sz w:val="22"/>
          <w:szCs w:val="22"/>
        </w:rPr>
        <w:object w:dxaOrig="180" w:dyaOrig="340" w14:anchorId="4EC8BE10">
          <v:shape id="_x0000_i1031" type="#_x0000_t75" style="width:9pt;height:16.8pt" o:ole="">
            <v:imagedata r:id="rId25" o:title=""/>
          </v:shape>
          <o:OLEObject Type="Embed" ProgID="Equation.3" ShapeID="_x0000_i1031" DrawAspect="Content" ObjectID="_1783175748" r:id="rId27"/>
        </w:object>
      </w:r>
    </w:p>
    <w:p w14:paraId="348C8264"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final</w:t>
      </w:r>
      <w:r w:rsidRPr="00E723BF">
        <w:rPr>
          <w:rFonts w:ascii="Times New Roman" w:hAnsi="Times New Roman" w:cs="Times New Roman"/>
          <w:b/>
          <w:bCs/>
          <w:color w:val="auto"/>
        </w:rPr>
        <w:t xml:space="preserve"> for Steam Turbine </w:t>
      </w:r>
    </w:p>
    <w:p w14:paraId="0D730229" w14:textId="67DFCD34" w:rsidR="00175704" w:rsidRDefault="009E545B" w:rsidP="00175704">
      <w:pPr>
        <w:pStyle w:val="CM22"/>
        <w:rPr>
          <w:rFonts w:ascii="Calibri" w:hAnsi="Calibri" w:cs="Calibri"/>
          <w:sz w:val="22"/>
          <w:szCs w:val="22"/>
        </w:rPr>
      </w:pPr>
      <w:r>
        <w:rPr>
          <w:noProof/>
        </w:rPr>
        <w:drawing>
          <wp:inline distT="0" distB="0" distL="0" distR="0" wp14:anchorId="06305098" wp14:editId="12AF3DBA">
            <wp:extent cx="5105400" cy="7391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05400" cy="739140"/>
                    </a:xfrm>
                    <a:prstGeom prst="rect">
                      <a:avLst/>
                    </a:prstGeom>
                    <a:noFill/>
                    <a:ln>
                      <a:noFill/>
                    </a:ln>
                  </pic:spPr>
                </pic:pic>
              </a:graphicData>
            </a:graphic>
          </wp:inline>
        </w:drawing>
      </w:r>
    </w:p>
    <w:p w14:paraId="10268B7B" w14:textId="77777777" w:rsidR="00175704" w:rsidRPr="002D5B15" w:rsidRDefault="00175704" w:rsidP="00175704">
      <w:pPr>
        <w:pStyle w:val="CM22"/>
        <w:ind w:firstLine="720"/>
        <w:rPr>
          <w:rFonts w:ascii="Times New Roman" w:hAnsi="Times New Roman" w:cs="Times New Roman"/>
        </w:rPr>
      </w:pPr>
      <w:r w:rsidRPr="002D5B15">
        <w:rPr>
          <w:rFonts w:ascii="Times New Roman" w:hAnsi="Times New Roman" w:cs="Times New Roman"/>
        </w:rPr>
        <w:t xml:space="preserve">where: </w:t>
      </w:r>
    </w:p>
    <w:p w14:paraId="31C1A415" w14:textId="73EC54CC" w:rsidR="00175704" w:rsidRDefault="009E545B" w:rsidP="00175704">
      <w:pPr>
        <w:pStyle w:val="CM22"/>
        <w:ind w:firstLine="720"/>
        <w:rPr>
          <w:rFonts w:ascii="Calibri" w:hAnsi="Calibri" w:cs="Calibri"/>
          <w:sz w:val="22"/>
          <w:szCs w:val="22"/>
        </w:rPr>
      </w:pPr>
      <w:r>
        <w:rPr>
          <w:noProof/>
        </w:rPr>
        <w:lastRenderedPageBreak/>
        <w:drawing>
          <wp:inline distT="0" distB="0" distL="0" distR="0" wp14:anchorId="06909676" wp14:editId="29747655">
            <wp:extent cx="5090160" cy="441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90160" cy="441960"/>
                    </a:xfrm>
                    <a:prstGeom prst="rect">
                      <a:avLst/>
                    </a:prstGeom>
                    <a:noFill/>
                    <a:ln>
                      <a:noFill/>
                    </a:ln>
                  </pic:spPr>
                </pic:pic>
              </a:graphicData>
            </a:graphic>
          </wp:inline>
        </w:drawing>
      </w:r>
    </w:p>
    <w:p w14:paraId="6CC08E85" w14:textId="77777777" w:rsidR="00175704" w:rsidRPr="00D2407D" w:rsidRDefault="00175704" w:rsidP="00175704">
      <w:pPr>
        <w:pStyle w:val="CM22"/>
        <w:ind w:firstLine="720"/>
        <w:rPr>
          <w:sz w:val="22"/>
          <w:szCs w:val="22"/>
        </w:rPr>
      </w:pPr>
      <w:r w:rsidRPr="002D5B15">
        <w:rPr>
          <w:rFonts w:ascii="Times New Roman" w:hAnsi="Times New Roman" w:cs="Times New Roman"/>
        </w:rPr>
        <w:t>where:</w:t>
      </w:r>
      <w:r w:rsidRPr="00D2407D">
        <w:rPr>
          <w:sz w:val="22"/>
          <w:szCs w:val="22"/>
        </w:rPr>
        <w:t xml:space="preserve"> </w:t>
      </w:r>
    </w:p>
    <w:p w14:paraId="32287CCD" w14:textId="731D46A1" w:rsidR="00175704" w:rsidRPr="007867ED" w:rsidRDefault="009E545B" w:rsidP="00175704">
      <w:pPr>
        <w:pStyle w:val="CM58"/>
        <w:spacing w:after="590" w:line="311" w:lineRule="atLeast"/>
        <w:ind w:left="670" w:right="3935" w:firstLine="230"/>
      </w:pPr>
      <w:r>
        <w:rPr>
          <w:noProof/>
        </w:rPr>
        <w:drawing>
          <wp:inline distT="0" distB="0" distL="0" distR="0" wp14:anchorId="73E8EC07" wp14:editId="219F30BB">
            <wp:extent cx="3230880" cy="1242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5648A14F" w14:textId="77777777" w:rsidR="00175704" w:rsidRPr="00D2407D" w:rsidRDefault="00175704" w:rsidP="00175704">
      <w:pPr>
        <w:pStyle w:val="CM58"/>
        <w:spacing w:after="590" w:line="311" w:lineRule="atLeast"/>
        <w:ind w:left="670" w:right="49" w:hanging="670"/>
        <w:rPr>
          <w:sz w:val="14"/>
          <w:szCs w:val="14"/>
        </w:rPr>
      </w:pPr>
      <w:r w:rsidRPr="002D5B15">
        <w:rPr>
          <w:rFonts w:ascii="Times New Roman" w:hAnsi="Times New Roman" w:cs="Times New Roman"/>
          <w:i/>
          <w:iCs/>
        </w:rPr>
        <w:t xml:space="preserve">Throttle Pressure = Interpolation of Pressure </w:t>
      </w:r>
      <w:r w:rsidRPr="002D5B15">
        <w:rPr>
          <w:rFonts w:ascii="Times New Roman" w:hAnsi="Times New Roman" w:cs="Times New Roman"/>
        </w:rPr>
        <w:t>curv</w:t>
      </w:r>
      <w:r w:rsidRPr="002D5B15">
        <w:rPr>
          <w:rFonts w:ascii="Times New Roman" w:hAnsi="Times New Roman" w:cs="Times New Roman"/>
          <w:i/>
          <w:iCs/>
        </w:rPr>
        <w:t xml:space="preserve">e </w:t>
      </w:r>
      <w:r w:rsidRPr="002D5B15">
        <w:rPr>
          <w:rFonts w:ascii="Times New Roman" w:hAnsi="Times New Roman" w:cs="Times New Roman"/>
        </w:rPr>
        <w:t>a</w:t>
      </w:r>
      <w:r w:rsidRPr="002D5B15">
        <w:rPr>
          <w:rFonts w:ascii="Times New Roman" w:hAnsi="Times New Roman" w:cs="Times New Roman"/>
          <w:i/>
          <w:iCs/>
        </w:rPr>
        <w:t xml:space="preserve">t </w:t>
      </w:r>
      <w:r w:rsidRPr="002D5B15">
        <w:rPr>
          <w:rFonts w:ascii="Times New Roman" w:hAnsi="Times New Roman" w:cs="Times New Roman"/>
        </w:rPr>
        <w:t>MW</w:t>
      </w:r>
      <w:r w:rsidRPr="00D2407D">
        <w:rPr>
          <w:i/>
          <w:iCs/>
          <w:sz w:val="14"/>
          <w:szCs w:val="14"/>
        </w:rPr>
        <w:t>pre</w:t>
      </w:r>
      <w:r w:rsidRPr="00D2407D">
        <w:rPr>
          <w:rFonts w:ascii="Cambria Math" w:hAnsi="Cambria Math" w:cs="Cambria Math"/>
          <w:i/>
          <w:iCs/>
          <w:sz w:val="14"/>
          <w:szCs w:val="14"/>
        </w:rPr>
        <w:t>‐</w:t>
      </w:r>
      <w:r w:rsidRPr="00D2407D">
        <w:rPr>
          <w:i/>
          <w:iCs/>
          <w:sz w:val="14"/>
          <w:szCs w:val="14"/>
        </w:rPr>
        <w:t xml:space="preserve">perturbation </w:t>
      </w:r>
    </w:p>
    <w:p w14:paraId="3B612F90" w14:textId="77777777" w:rsidR="00175704" w:rsidRPr="002D5B15" w:rsidRDefault="00175704" w:rsidP="00175704">
      <w:pPr>
        <w:pStyle w:val="CM56"/>
        <w:spacing w:after="220"/>
        <w:rPr>
          <w:rFonts w:ascii="Times New Roman" w:hAnsi="Times New Roman" w:cs="Times New Roman"/>
        </w:rPr>
      </w:pPr>
      <w:r w:rsidRPr="002D5B15">
        <w:rPr>
          <w:rFonts w:ascii="Times New Roman" w:hAnsi="Times New Roman" w:cs="Times New Roman"/>
        </w:rPr>
        <w:t>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w:t>
      </w:r>
      <w:r>
        <w:rPr>
          <w:rFonts w:ascii="Times New Roman" w:hAnsi="Times New Roman" w:cs="Times New Roman"/>
        </w:rPr>
        <w:t>,</w:t>
      </w:r>
      <w:r w:rsidRPr="002D5B15">
        <w:rPr>
          <w:rFonts w:ascii="Times New Roman" w:hAnsi="Times New Roman" w:cs="Times New Roman"/>
        </w:rPr>
        <w:t xml:space="preserve"> MW cannot be repeated on throttle pressure) to complete the six pair table. </w:t>
      </w:r>
    </w:p>
    <w:p w14:paraId="1A6A7551" w14:textId="77777777" w:rsidR="00175704" w:rsidRPr="00D2407D" w:rsidRDefault="00175704" w:rsidP="00175704">
      <w:pPr>
        <w:pStyle w:val="CM56"/>
        <w:spacing w:after="220"/>
        <w:rPr>
          <w:sz w:val="22"/>
          <w:szCs w:val="22"/>
        </w:rPr>
      </w:pPr>
      <w:r w:rsidRPr="002D5B15">
        <w:rPr>
          <w:rFonts w:ascii="Times New Roman" w:hAnsi="Times New Roman" w:cs="Times New Roman"/>
        </w:rPr>
        <w:t>The K factor is used to model the stored energy available to the Resource.  The value ranges between 0.0 and 0.6 psig per MW change when responding during a</w:t>
      </w:r>
      <w:r>
        <w:rPr>
          <w:rFonts w:ascii="Times New Roman" w:hAnsi="Times New Roman" w:cs="Times New Roman"/>
        </w:rPr>
        <w:t>n</w:t>
      </w:r>
      <w:r w:rsidRPr="002D5B15">
        <w:rPr>
          <w:rFonts w:ascii="Times New Roman" w:hAnsi="Times New Roman" w:cs="Times New Roman"/>
        </w:rPr>
        <w:t xml:space="preserve"> FME. </w:t>
      </w:r>
      <w:r>
        <w:rPr>
          <w:rFonts w:ascii="Times New Roman" w:hAnsi="Times New Roman" w:cs="Times New Roman"/>
        </w:rPr>
        <w:t xml:space="preserve"> </w:t>
      </w:r>
      <w:r w:rsidRPr="002D5B15">
        <w:rPr>
          <w:rFonts w:ascii="Times New Roman" w:hAnsi="Times New Roman" w:cs="Times New Roman"/>
        </w:rPr>
        <w:t>The Resource Entity can measure the drop in throttle pressure when the Resource is operating near 50% output of the steam turbine during a</w:t>
      </w:r>
      <w:r>
        <w:rPr>
          <w:rFonts w:ascii="Times New Roman" w:hAnsi="Times New Roman" w:cs="Times New Roman"/>
        </w:rPr>
        <w:t>n</w:t>
      </w:r>
      <w:r w:rsidRPr="002D5B15">
        <w:rPr>
          <w:rFonts w:ascii="Times New Roman" w:hAnsi="Times New Roman" w:cs="Times New Roman"/>
        </w:rPr>
        <w:t xml:space="preserve">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D2407D">
        <w:rPr>
          <w:sz w:val="14"/>
          <w:szCs w:val="14"/>
        </w:rPr>
        <w:t>Resource</w:t>
      </w:r>
      <w:r w:rsidRPr="00D2407D">
        <w:rPr>
          <w:sz w:val="22"/>
          <w:szCs w:val="22"/>
        </w:rPr>
        <w:t xml:space="preserve">). </w:t>
      </w:r>
      <w:r>
        <w:rPr>
          <w:sz w:val="22"/>
          <w:szCs w:val="22"/>
        </w:rPr>
        <w:t xml:space="preserve"> </w:t>
      </w:r>
      <w:r w:rsidRPr="002D5B15">
        <w:rPr>
          <w:rFonts w:ascii="Times New Roman" w:hAnsi="Times New Roman" w:cs="Times New Roman"/>
        </w:rPr>
        <w:t>For any generating unit, K will not change unless the steam generator is significantly reconfigured.</w:t>
      </w:r>
      <w:r w:rsidRPr="00D2407D">
        <w:rPr>
          <w:sz w:val="22"/>
          <w:szCs w:val="22"/>
        </w:rPr>
        <w:t xml:space="preserve"> </w:t>
      </w:r>
    </w:p>
    <w:p w14:paraId="01235B47" w14:textId="77777777" w:rsidR="00175704" w:rsidRPr="00E723BF" w:rsidRDefault="00175704" w:rsidP="00175704">
      <w:pPr>
        <w:pStyle w:val="CM58"/>
        <w:rPr>
          <w:rFonts w:ascii="Times New Roman" w:hAnsi="Times New Roman" w:cs="Times New Roman"/>
          <w:b/>
          <w:bCs/>
        </w:rPr>
      </w:pPr>
      <w:r w:rsidRPr="00E723BF">
        <w:rPr>
          <w:rFonts w:ascii="Times New Roman" w:hAnsi="Times New Roman" w:cs="Times New Roman"/>
          <w:b/>
          <w:bCs/>
        </w:rPr>
        <w:t>EPFR</w:t>
      </w:r>
      <w:r w:rsidRPr="00E723BF">
        <w:rPr>
          <w:rFonts w:ascii="Times New Roman" w:hAnsi="Times New Roman" w:cs="Times New Roman"/>
          <w:b/>
          <w:bCs/>
          <w:vertAlign w:val="subscript"/>
        </w:rPr>
        <w:t>final</w:t>
      </w:r>
      <w:r w:rsidRPr="00E723BF">
        <w:rPr>
          <w:rFonts w:ascii="Times New Roman" w:hAnsi="Times New Roman" w:cs="Times New Roman"/>
          <w:b/>
          <w:bCs/>
        </w:rPr>
        <w:t xml:space="preserve"> for Other Generating Units/Generating Facilities</w:t>
      </w:r>
      <w:r>
        <w:rPr>
          <w:rFonts w:ascii="Times New Roman" w:hAnsi="Times New Roman" w:cs="Times New Roman"/>
          <w:b/>
          <w:bCs/>
        </w:rPr>
        <w:t xml:space="preserve"> and Energy Storage Resources</w:t>
      </w:r>
    </w:p>
    <w:p w14:paraId="447164C5" w14:textId="21CA9919" w:rsidR="00175704" w:rsidRDefault="00175704" w:rsidP="00175704">
      <w:pPr>
        <w:pStyle w:val="Default"/>
      </w:pPr>
      <w:r>
        <w:tab/>
      </w:r>
      <w:r w:rsidR="009E545B">
        <w:rPr>
          <w:noProof/>
        </w:rPr>
        <w:drawing>
          <wp:inline distT="0" distB="0" distL="0" distR="0" wp14:anchorId="49B3CD77" wp14:editId="76226D5E">
            <wp:extent cx="2735580" cy="571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35580" cy="571500"/>
                    </a:xfrm>
                    <a:prstGeom prst="rect">
                      <a:avLst/>
                    </a:prstGeom>
                    <a:noFill/>
                    <a:ln>
                      <a:noFill/>
                    </a:ln>
                  </pic:spPr>
                </pic:pic>
              </a:graphicData>
            </a:graphic>
          </wp:inline>
        </w:drawing>
      </w:r>
    </w:p>
    <w:p w14:paraId="4D33B953" w14:textId="77777777" w:rsidR="00175704" w:rsidRPr="003D3491" w:rsidRDefault="00175704" w:rsidP="00175704">
      <w:pPr>
        <w:pStyle w:val="Default"/>
      </w:pPr>
    </w:p>
    <w:p w14:paraId="54598FB3" w14:textId="77777777" w:rsidR="00175704" w:rsidRPr="002D5B15" w:rsidRDefault="00175704" w:rsidP="00175704">
      <w:pPr>
        <w:pStyle w:val="CM60"/>
        <w:ind w:left="720"/>
        <w:rPr>
          <w:rFonts w:ascii="Times New Roman" w:hAnsi="Times New Roman" w:cs="Times New Roman"/>
        </w:rPr>
      </w:pPr>
      <w:r>
        <w:rPr>
          <w:rFonts w:ascii="Times New Roman" w:hAnsi="Times New Roman" w:cs="Times New Roman"/>
        </w:rPr>
        <w:t>W</w:t>
      </w:r>
      <w:r w:rsidRPr="002D5B15">
        <w:rPr>
          <w:rFonts w:ascii="Times New Roman" w:hAnsi="Times New Roman" w:cs="Times New Roman"/>
        </w:rPr>
        <w:t xml:space="preserve">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bookmarkEnd w:id="39"/>
    <w:p w14:paraId="0AEAAB1C" w14:textId="77777777" w:rsidR="00175704" w:rsidRPr="00487F66" w:rsidRDefault="00175704" w:rsidP="00175704">
      <w:pPr>
        <w:pStyle w:val="Default"/>
      </w:pPr>
    </w:p>
    <w:p w14:paraId="67B305EB" w14:textId="77777777" w:rsidR="00175704" w:rsidRPr="00716C5D" w:rsidRDefault="00175704" w:rsidP="00175704">
      <w:pPr>
        <w:keepNext/>
        <w:spacing w:before="240" w:after="60"/>
        <w:jc w:val="center"/>
        <w:outlineLvl w:val="0"/>
        <w:rPr>
          <w:b/>
          <w:bCs/>
          <w:caps/>
          <w:kern w:val="32"/>
          <w:sz w:val="28"/>
          <w:szCs w:val="28"/>
          <w:lang w:val="x-none" w:eastAsia="x-none"/>
        </w:rPr>
      </w:pPr>
      <w:bookmarkStart w:id="40" w:name="_Hlk121226288"/>
      <w:r>
        <w:rPr>
          <w:b/>
          <w:bCs/>
          <w:caps/>
          <w:kern w:val="32"/>
          <w:sz w:val="28"/>
          <w:szCs w:val="28"/>
          <w:lang w:eastAsia="x-none"/>
        </w:rPr>
        <w:lastRenderedPageBreak/>
        <w:t xml:space="preserve">SUSTAINED </w:t>
      </w:r>
      <w:r w:rsidRPr="00716C5D">
        <w:rPr>
          <w:b/>
          <w:bCs/>
          <w:caps/>
          <w:kern w:val="32"/>
          <w:sz w:val="28"/>
          <w:szCs w:val="28"/>
          <w:lang w:val="x-none" w:eastAsia="x-none"/>
        </w:rPr>
        <w:t xml:space="preserve">Primary Frequency Response Performance Calculation Methodology </w:t>
      </w:r>
    </w:p>
    <w:p w14:paraId="59F703C7" w14:textId="77777777" w:rsidR="00175704" w:rsidRDefault="00175704" w:rsidP="00175704">
      <w:pPr>
        <w:pStyle w:val="CM60"/>
        <w:spacing w:line="311" w:lineRule="atLeast"/>
        <w:rPr>
          <w:b/>
          <w:bCs/>
          <w:sz w:val="22"/>
          <w:szCs w:val="22"/>
        </w:rPr>
      </w:pPr>
    </w:p>
    <w:p w14:paraId="7458C959" w14:textId="77777777" w:rsidR="00175704" w:rsidRPr="00A246BD" w:rsidRDefault="00175704" w:rsidP="00175704">
      <w:pPr>
        <w:pStyle w:val="CM56"/>
        <w:rPr>
          <w:rFonts w:ascii="Times New Roman" w:hAnsi="Times New Roman" w:cs="Times New Roman"/>
        </w:rPr>
      </w:pPr>
      <w:r w:rsidRPr="00A246BD">
        <w:rPr>
          <w:rFonts w:ascii="Times New Roman" w:hAnsi="Times New Roman" w:cs="Times New Roman"/>
        </w:rPr>
        <w:t xml:space="preserve">This section establishes the process used to calculate sustained Primary Frequency Response (PFR) performance for each </w:t>
      </w:r>
      <w:r w:rsidRPr="00E26D70">
        <w:rPr>
          <w:rFonts w:ascii="Times New Roman" w:hAnsi="Times New Roman" w:cs="Times New Roman"/>
        </w:rPr>
        <w:t>Frequency Measurable Event</w:t>
      </w:r>
      <w:r w:rsidRPr="00A246BD">
        <w:rPr>
          <w:rFonts w:ascii="Times New Roman" w:hAnsi="Times New Roman" w:cs="Times New Roman"/>
        </w:rPr>
        <w:t xml:space="preserve"> </w:t>
      </w:r>
      <w:r>
        <w:rPr>
          <w:rFonts w:ascii="Times New Roman" w:hAnsi="Times New Roman" w:cs="Times New Roman"/>
        </w:rPr>
        <w:t>(</w:t>
      </w:r>
      <w:r w:rsidRPr="00A246BD">
        <w:rPr>
          <w:rFonts w:ascii="Times New Roman" w:hAnsi="Times New Roman" w:cs="Times New Roman"/>
        </w:rPr>
        <w:t>FME</w:t>
      </w:r>
      <w:r>
        <w:rPr>
          <w:rFonts w:ascii="Times New Roman" w:hAnsi="Times New Roman" w:cs="Times New Roman"/>
        </w:rPr>
        <w:t>).</w:t>
      </w:r>
      <w:r w:rsidRPr="00A246BD">
        <w:rPr>
          <w:rFonts w:ascii="Times New Roman" w:hAnsi="Times New Roman" w:cs="Times New Roman"/>
        </w:rPr>
        <w:t xml:space="preserve"> </w:t>
      </w:r>
    </w:p>
    <w:p w14:paraId="0D31564B" w14:textId="77777777" w:rsidR="00175704" w:rsidRPr="00A246BD" w:rsidRDefault="00175704" w:rsidP="00175704">
      <w:pPr>
        <w:pStyle w:val="Default"/>
        <w:rPr>
          <w:rFonts w:ascii="Times New Roman" w:hAnsi="Times New Roman" w:cs="Times New Roman"/>
        </w:rPr>
      </w:pPr>
    </w:p>
    <w:p w14:paraId="38C83192" w14:textId="77777777" w:rsidR="00175704" w:rsidRDefault="00175704" w:rsidP="00175704">
      <w:pPr>
        <w:pStyle w:val="CM56"/>
        <w:rPr>
          <w:position w:val="8"/>
          <w:sz w:val="22"/>
          <w:szCs w:val="22"/>
          <w:vertAlign w:val="superscript"/>
        </w:rPr>
      </w:pPr>
      <w:r w:rsidRPr="00A246BD">
        <w:rPr>
          <w:rFonts w:ascii="Times New Roman" w:hAnsi="Times New Roman" w:cs="Times New Roman"/>
        </w:rPr>
        <w:t>This process calculates the Per Unit Sustained PFR of a Resource</w:t>
      </w:r>
      <w:r w:rsidRPr="00D2407D">
        <w:rPr>
          <w:sz w:val="22"/>
          <w:szCs w:val="22"/>
        </w:rPr>
        <w:t xml:space="preserve"> </w:t>
      </w:r>
      <w:r>
        <w:rPr>
          <w:sz w:val="22"/>
          <w:szCs w:val="22"/>
        </w:rPr>
        <w:t>(</w:t>
      </w:r>
      <w:r w:rsidRPr="00D2407D">
        <w:rPr>
          <w:sz w:val="22"/>
          <w:szCs w:val="22"/>
        </w:rPr>
        <w:t>P.U.SPFR</w:t>
      </w:r>
      <w:r w:rsidRPr="00D2407D">
        <w:rPr>
          <w:sz w:val="14"/>
          <w:szCs w:val="14"/>
        </w:rPr>
        <w:t>Resource</w:t>
      </w:r>
      <w:r>
        <w:rPr>
          <w:sz w:val="22"/>
          <w:szCs w:val="22"/>
        </w:rPr>
        <w:t>)</w:t>
      </w:r>
      <w:r w:rsidRPr="00D2407D">
        <w:rPr>
          <w:sz w:val="22"/>
          <w:szCs w:val="22"/>
        </w:rPr>
        <w:t xml:space="preserve"> </w:t>
      </w:r>
      <w:r w:rsidRPr="00A246BD">
        <w:rPr>
          <w:rFonts w:ascii="Times New Roman" w:hAnsi="Times New Roman" w:cs="Times New Roman"/>
        </w:rPr>
        <w:t>as a ratio between the maximum actual unit response at any time during the period from T+46 to T+60, adjusted for the pre</w:t>
      </w:r>
      <w:r w:rsidRPr="00A246BD">
        <w:rPr>
          <w:rFonts w:ascii="Cambria Math" w:hAnsi="Cambria Math" w:cs="Cambria Math"/>
        </w:rPr>
        <w:t>‐</w:t>
      </w:r>
      <w:r w:rsidRPr="00A246BD">
        <w:rPr>
          <w:rFonts w:ascii="Times New Roman" w:hAnsi="Times New Roman" w:cs="Times New Roman"/>
        </w:rPr>
        <w:t xml:space="preserve">event ramping of the unit, and the </w:t>
      </w:r>
      <w:r w:rsidRPr="00A246BD">
        <w:rPr>
          <w:rFonts w:ascii="Times New Roman" w:hAnsi="Times New Roman" w:cs="Times New Roman"/>
          <w:i/>
          <w:iCs/>
        </w:rPr>
        <w:t xml:space="preserve">Final </w:t>
      </w:r>
      <w:r w:rsidRPr="00A246BD">
        <w:rPr>
          <w:rFonts w:ascii="Times New Roman" w:hAnsi="Times New Roman" w:cs="Times New Roman"/>
        </w:rPr>
        <w:t xml:space="preserve">Expected Primary Frequency Response (EPFR) value at time </w:t>
      </w:r>
      <w:r w:rsidRPr="00B82844">
        <w:rPr>
          <w:rFonts w:ascii="Times New Roman" w:hAnsi="Times New Roman" w:cs="Times New Roman"/>
        </w:rPr>
        <w:t>T+46</w:t>
      </w:r>
      <w:r w:rsidRPr="00B82844">
        <w:rPr>
          <w:sz w:val="22"/>
          <w:szCs w:val="22"/>
        </w:rPr>
        <w:t>.</w:t>
      </w:r>
      <w:r w:rsidRPr="00B82844">
        <w:rPr>
          <w:rStyle w:val="FootnoteReference"/>
          <w:sz w:val="22"/>
          <w:szCs w:val="22"/>
        </w:rPr>
        <w:footnoteReference w:id="1"/>
      </w:r>
      <w:r w:rsidRPr="00D2407D">
        <w:rPr>
          <w:position w:val="8"/>
          <w:sz w:val="22"/>
          <w:szCs w:val="22"/>
          <w:vertAlign w:val="superscript"/>
        </w:rPr>
        <w:t xml:space="preserve"> </w:t>
      </w:r>
    </w:p>
    <w:p w14:paraId="73227BF6" w14:textId="77777777" w:rsidR="00175704" w:rsidRPr="00A772C5" w:rsidRDefault="00175704" w:rsidP="00175704">
      <w:pPr>
        <w:pStyle w:val="Default"/>
      </w:pPr>
    </w:p>
    <w:p w14:paraId="0CFA88FA" w14:textId="77777777" w:rsidR="00175704" w:rsidRDefault="00175704" w:rsidP="00175704">
      <w:pPr>
        <w:pStyle w:val="CM56"/>
        <w:ind w:right="237"/>
        <w:rPr>
          <w:sz w:val="22"/>
          <w:szCs w:val="22"/>
        </w:rPr>
      </w:pPr>
      <w:r w:rsidRPr="00A246BD">
        <w:rPr>
          <w:rFonts w:ascii="Times New Roman" w:hAnsi="Times New Roman" w:cs="Times New Roman"/>
        </w:rPr>
        <w:t>This comparison of actual performance to a calculated target value establishes, for each type of Resource, the P.U.SPFR</w:t>
      </w:r>
      <w:r w:rsidRPr="00D2407D">
        <w:rPr>
          <w:sz w:val="14"/>
          <w:szCs w:val="14"/>
        </w:rPr>
        <w:t>Resource</w:t>
      </w:r>
      <w:r w:rsidRPr="00D2407D">
        <w:rPr>
          <w:sz w:val="22"/>
          <w:szCs w:val="22"/>
        </w:rPr>
        <w:t xml:space="preserve"> </w:t>
      </w:r>
      <w:r w:rsidRPr="00A246BD">
        <w:rPr>
          <w:rFonts w:ascii="Times New Roman" w:hAnsi="Times New Roman" w:cs="Times New Roman"/>
        </w:rPr>
        <w:t>for any FME.</w:t>
      </w:r>
      <w:r w:rsidRPr="00D2407D">
        <w:rPr>
          <w:sz w:val="22"/>
          <w:szCs w:val="22"/>
        </w:rPr>
        <w:t xml:space="preserve"> </w:t>
      </w:r>
    </w:p>
    <w:p w14:paraId="026594FF" w14:textId="77777777" w:rsidR="00175704" w:rsidRPr="00A772C5" w:rsidRDefault="00175704" w:rsidP="00175704">
      <w:pPr>
        <w:pStyle w:val="Default"/>
      </w:pPr>
    </w:p>
    <w:p w14:paraId="0E11BAA1" w14:textId="77777777" w:rsidR="00175704" w:rsidRPr="00E723BF" w:rsidRDefault="00175704" w:rsidP="00175704">
      <w:pPr>
        <w:pStyle w:val="CM56"/>
        <w:rPr>
          <w:rFonts w:ascii="Times New Roman" w:hAnsi="Times New Roman" w:cs="Times New Roman"/>
          <w:b/>
          <w:bCs/>
          <w:u w:val="single"/>
        </w:rPr>
      </w:pPr>
      <w:r w:rsidRPr="00E723BF">
        <w:rPr>
          <w:rFonts w:ascii="Times New Roman" w:hAnsi="Times New Roman" w:cs="Times New Roman"/>
          <w:b/>
          <w:bCs/>
          <w:u w:val="single"/>
        </w:rPr>
        <w:t>Sustained Primary Frequency Response performance measurement:</w:t>
      </w:r>
    </w:p>
    <w:p w14:paraId="59316A9C" w14:textId="77777777" w:rsidR="00175704" w:rsidRPr="00E723BF" w:rsidRDefault="00175704" w:rsidP="00175704">
      <w:pPr>
        <w:pStyle w:val="Default"/>
        <w:rPr>
          <w:rFonts w:ascii="Times New Roman" w:hAnsi="Times New Roman" w:cs="Times New Roman"/>
        </w:rPr>
      </w:pPr>
    </w:p>
    <w:p w14:paraId="57D3D563" w14:textId="77777777" w:rsidR="00175704" w:rsidRPr="00EA3158" w:rsidRDefault="00175704" w:rsidP="00175704"/>
    <w:p w14:paraId="74AE1453" w14:textId="77777777" w:rsidR="00175704" w:rsidRPr="00E723BF" w:rsidRDefault="00175704" w:rsidP="00175704">
      <w:pPr>
        <w:autoSpaceDE w:val="0"/>
        <w:autoSpaceDN w:val="0"/>
        <w:adjustRightInd w:val="0"/>
      </w:pPr>
    </w:p>
    <w:p w14:paraId="554E9A6E" w14:textId="77777777" w:rsidR="00175704" w:rsidRPr="00E723BF" w:rsidRDefault="00175704" w:rsidP="00175704">
      <w:pPr>
        <w:pStyle w:val="CM54"/>
        <w:spacing w:after="502" w:line="306" w:lineRule="atLeast"/>
        <w:ind w:left="360"/>
        <w:jc w:val="both"/>
        <w:rPr>
          <w:rFonts w:ascii="Times New Roman" w:hAnsi="Times New Roman" w:cs="Times New Roman"/>
          <w:iCs/>
        </w:rPr>
      </w:pPr>
      <w:r w:rsidRPr="00E723BF">
        <w:rPr>
          <w:rFonts w:ascii="Times New Roman" w:hAnsi="Times New Roman" w:cs="Times New Roman"/>
          <w:b/>
          <w:bCs/>
        </w:rPr>
        <w:t>Sustained Primary Frequency Response Calculation (P.U.SPFR)</w:t>
      </w:r>
    </w:p>
    <w:p w14:paraId="4387458D" w14:textId="77777777" w:rsidR="00175704" w:rsidRPr="00AE5E3A" w:rsidRDefault="00175704" w:rsidP="00175704">
      <w:pPr>
        <w:pStyle w:val="Default"/>
        <w:ind w:firstLine="720"/>
      </w:pPr>
      <w:r w:rsidRPr="00AE5E3A">
        <w:rPr>
          <w:position w:val="-30"/>
          <w:vertAlign w:val="subscript"/>
        </w:rPr>
        <w:object w:dxaOrig="6940" w:dyaOrig="680" w14:anchorId="11DE3110">
          <v:shape id="_x0000_i1032" type="#_x0000_t75" style="width:346.8pt;height:34.8pt" o:ole="">
            <v:imagedata r:id="rId32" o:title=""/>
          </v:shape>
          <o:OLEObject Type="Embed" ProgID="Equation.3" ShapeID="_x0000_i1032" DrawAspect="Content" ObjectID="_1783175749" r:id="rId33"/>
        </w:object>
      </w:r>
    </w:p>
    <w:p w14:paraId="37841906" w14:textId="77777777" w:rsidR="00175704" w:rsidRDefault="00175704" w:rsidP="00175704">
      <w:pPr>
        <w:autoSpaceDE w:val="0"/>
        <w:autoSpaceDN w:val="0"/>
        <w:adjustRightInd w:val="0"/>
        <w:rPr>
          <w:rFonts w:ascii="Arial" w:hAnsi="Arial" w:cs="Arial"/>
          <w:i/>
          <w:iCs/>
        </w:rPr>
      </w:pPr>
    </w:p>
    <w:p w14:paraId="61C0DD1C" w14:textId="77777777" w:rsidR="00175704" w:rsidRPr="00A772C5" w:rsidRDefault="00175704" w:rsidP="00175704">
      <w:pPr>
        <w:autoSpaceDE w:val="0"/>
        <w:autoSpaceDN w:val="0"/>
        <w:adjustRightInd w:val="0"/>
        <w:rPr>
          <w:rFonts w:ascii="Arial" w:hAnsi="Arial" w:cs="Arial"/>
        </w:rPr>
      </w:pPr>
      <w:r w:rsidRPr="0093487D">
        <w:rPr>
          <w:i/>
          <w:iCs/>
        </w:rPr>
        <w:t>P.U.SPFR</w:t>
      </w:r>
      <w:r w:rsidRPr="00BC45CF">
        <w:rPr>
          <w:rFonts w:ascii="Arial" w:hAnsi="Arial" w:cs="Arial"/>
          <w:i/>
          <w:iCs/>
          <w:sz w:val="14"/>
          <w:szCs w:val="14"/>
        </w:rPr>
        <w:t>Resource</w:t>
      </w:r>
      <w:r w:rsidRPr="00D2407D">
        <w:rPr>
          <w:rFonts w:ascii="Arial" w:hAnsi="Arial" w:cs="Arial"/>
          <w:i/>
          <w:iCs/>
          <w:sz w:val="14"/>
          <w:szCs w:val="14"/>
        </w:rPr>
        <w:t xml:space="preserve"> </w:t>
      </w:r>
      <w:r w:rsidRPr="0093487D">
        <w:t xml:space="preserve">is the per unit (P.U.) measure of the sustained PFR of a Resource during identified FME.  </w:t>
      </w:r>
      <w:r>
        <w:t>The</w:t>
      </w:r>
      <w:r w:rsidRPr="0093487D">
        <w:t xml:space="preserve"> </w:t>
      </w:r>
      <w:r w:rsidRPr="0093487D">
        <w:rPr>
          <w:i/>
          <w:iCs/>
        </w:rPr>
        <w:t>P.U.SPFR</w:t>
      </w:r>
      <w:r w:rsidRPr="00D2407D">
        <w:rPr>
          <w:rFonts w:ascii="Arial" w:hAnsi="Arial" w:cs="Arial"/>
          <w:i/>
          <w:iCs/>
          <w:sz w:val="14"/>
          <w:szCs w:val="14"/>
        </w:rPr>
        <w:t xml:space="preserve">Resource </w:t>
      </w:r>
      <w:r w:rsidRPr="0093487D">
        <w:t>for each FME will be limited to values between 0.0 and 2.0.</w:t>
      </w:r>
    </w:p>
    <w:p w14:paraId="3EEF6485" w14:textId="77777777" w:rsidR="00175704" w:rsidRPr="00A772C5" w:rsidRDefault="00175704" w:rsidP="00175704">
      <w:pPr>
        <w:pStyle w:val="Default"/>
      </w:pPr>
    </w:p>
    <w:p w14:paraId="00F02AFF" w14:textId="77777777" w:rsidR="00175704" w:rsidRPr="00E723BF" w:rsidRDefault="00175704" w:rsidP="00175704">
      <w:pPr>
        <w:pStyle w:val="CM44"/>
        <w:jc w:val="both"/>
        <w:rPr>
          <w:rFonts w:ascii="Times New Roman" w:hAnsi="Times New Roman" w:cs="Times New Roman"/>
        </w:rPr>
      </w:pPr>
      <w:bookmarkStart w:id="41" w:name="_Hlk121225895"/>
      <w:r w:rsidRPr="00E723BF">
        <w:rPr>
          <w:rFonts w:ascii="Times New Roman" w:hAnsi="Times New Roman" w:cs="Times New Roman"/>
          <w:b/>
          <w:bCs/>
          <w:u w:val="single"/>
        </w:rPr>
        <w:t>Actual Sustained Primary Frequency Response (</w:t>
      </w:r>
      <w:r w:rsidRPr="00E723BF">
        <w:rPr>
          <w:rFonts w:ascii="Times New Roman" w:hAnsi="Times New Roman" w:cs="Times New Roman"/>
          <w:b/>
          <w:bCs/>
          <w:iCs/>
          <w:u w:val="single"/>
        </w:rPr>
        <w:t>ASPFR</w:t>
      </w:r>
      <w:r w:rsidRPr="00E723BF">
        <w:rPr>
          <w:rFonts w:ascii="Times New Roman" w:hAnsi="Times New Roman" w:cs="Times New Roman"/>
          <w:b/>
          <w:bCs/>
          <w:u w:val="single"/>
        </w:rPr>
        <w:t xml:space="preserve">) Calculations </w:t>
      </w:r>
    </w:p>
    <w:p w14:paraId="18AE2299" w14:textId="36057047" w:rsidR="00175704" w:rsidRDefault="009E545B" w:rsidP="00175704">
      <w:pPr>
        <w:pStyle w:val="CM38"/>
        <w:rPr>
          <w:rFonts w:ascii="Calibri" w:hAnsi="Calibri" w:cs="Calibri"/>
          <w:sz w:val="23"/>
          <w:szCs w:val="23"/>
        </w:rPr>
      </w:pPr>
      <w:r>
        <w:rPr>
          <w:noProof/>
        </w:rPr>
        <w:drawing>
          <wp:inline distT="0" distB="0" distL="0" distR="0" wp14:anchorId="140CFCB2" wp14:editId="1138403F">
            <wp:extent cx="4274820" cy="609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74820" cy="609600"/>
                    </a:xfrm>
                    <a:prstGeom prst="rect">
                      <a:avLst/>
                    </a:prstGeom>
                    <a:noFill/>
                    <a:ln>
                      <a:noFill/>
                    </a:ln>
                  </pic:spPr>
                </pic:pic>
              </a:graphicData>
            </a:graphic>
          </wp:inline>
        </w:drawing>
      </w:r>
    </w:p>
    <w:p w14:paraId="6B7216A1" w14:textId="77777777" w:rsidR="00175704" w:rsidRPr="0093487D" w:rsidRDefault="00175704" w:rsidP="00175704">
      <w:pPr>
        <w:pStyle w:val="CM38"/>
        <w:rPr>
          <w:rFonts w:ascii="Times New Roman" w:hAnsi="Times New Roman" w:cs="Times New Roman"/>
        </w:rPr>
      </w:pPr>
      <w:r w:rsidRPr="0093487D">
        <w:rPr>
          <w:rFonts w:ascii="Times New Roman" w:hAnsi="Times New Roman" w:cs="Times New Roman"/>
        </w:rPr>
        <w:t xml:space="preserve">where: </w:t>
      </w:r>
    </w:p>
    <w:p w14:paraId="12DB1C09" w14:textId="77777777" w:rsidR="00175704" w:rsidRPr="00D2407D" w:rsidRDefault="00175704" w:rsidP="00175704">
      <w:pPr>
        <w:pStyle w:val="CM38"/>
        <w:rPr>
          <w:sz w:val="22"/>
          <w:szCs w:val="22"/>
        </w:rPr>
      </w:pPr>
      <w:r w:rsidRPr="0093487D">
        <w:rPr>
          <w:rFonts w:ascii="Times New Roman" w:hAnsi="Times New Roman" w:cs="Times New Roman"/>
          <w:bCs/>
        </w:rPr>
        <w:t>Pre</w:t>
      </w:r>
      <w:r w:rsidRPr="0093487D">
        <w:rPr>
          <w:rFonts w:ascii="Cambria Math" w:hAnsi="Cambria Math" w:cs="Cambria Math"/>
          <w:bCs/>
        </w:rPr>
        <w:t>‐</w:t>
      </w:r>
      <w:r w:rsidRPr="0093487D">
        <w:rPr>
          <w:rFonts w:ascii="Times New Roman" w:hAnsi="Times New Roman" w:cs="Times New Roman"/>
          <w:bCs/>
        </w:rPr>
        <w:t>perturbation Average MW</w:t>
      </w:r>
      <w:r w:rsidRPr="0093487D">
        <w:rPr>
          <w:rFonts w:ascii="Times New Roman" w:hAnsi="Times New Roman" w:cs="Times New Roman"/>
        </w:rPr>
        <w:t>: Actual MW averaged from T</w:t>
      </w:r>
      <w:r w:rsidRPr="0093487D">
        <w:rPr>
          <w:rFonts w:ascii="Cambria Math" w:hAnsi="Cambria Math" w:cs="Cambria Math"/>
        </w:rPr>
        <w:t>‐</w:t>
      </w:r>
      <w:r w:rsidRPr="0093487D">
        <w:rPr>
          <w:rFonts w:ascii="Times New Roman" w:hAnsi="Times New Roman" w:cs="Times New Roman"/>
        </w:rPr>
        <w:t>16 to T</w:t>
      </w:r>
      <w:r w:rsidRPr="0093487D">
        <w:rPr>
          <w:rFonts w:ascii="Cambria Math" w:hAnsi="Cambria Math" w:cs="Cambria Math"/>
        </w:rPr>
        <w:t>‐</w:t>
      </w:r>
      <w:r w:rsidRPr="0093487D">
        <w:rPr>
          <w:rFonts w:ascii="Times New Roman" w:hAnsi="Times New Roman" w:cs="Times New Roman"/>
        </w:rPr>
        <w:t>2.</w:t>
      </w:r>
      <w:r w:rsidRPr="00D2407D">
        <w:rPr>
          <w:sz w:val="22"/>
          <w:szCs w:val="22"/>
        </w:rPr>
        <w:t xml:space="preserve"> </w:t>
      </w:r>
    </w:p>
    <w:p w14:paraId="7ACF3299" w14:textId="77777777" w:rsidR="00175704" w:rsidRDefault="00175704" w:rsidP="00175704">
      <w:pPr>
        <w:pStyle w:val="Default"/>
      </w:pPr>
    </w:p>
    <w:p w14:paraId="79D513A9" w14:textId="77777777" w:rsidR="00175704" w:rsidRDefault="00175704" w:rsidP="00175704">
      <w:pPr>
        <w:pStyle w:val="Default"/>
        <w:ind w:left="540"/>
      </w:pPr>
      <w:r w:rsidRPr="000F23D1">
        <w:rPr>
          <w:position w:val="-24"/>
        </w:rPr>
        <w:object w:dxaOrig="2900" w:dyaOrig="740" w14:anchorId="5146EFE3">
          <v:shape id="_x0000_i1033" type="#_x0000_t75" style="width:142.8pt;height:36.6pt" o:ole="" filled="t" fillcolor="none">
            <v:fill r:id="rId12" o:title="" recolor="t" type="pattern"/>
            <v:imagedata r:id="rId35" o:title=""/>
          </v:shape>
          <o:OLEObject Type="Embed" ProgID="Equation.3" ShapeID="_x0000_i1033" DrawAspect="Content" ObjectID="_1783175750" r:id="rId36"/>
        </w:object>
      </w:r>
    </w:p>
    <w:p w14:paraId="7E6032CD" w14:textId="77777777" w:rsidR="00175704" w:rsidRPr="00986CFC" w:rsidRDefault="00175704" w:rsidP="00175704">
      <w:pPr>
        <w:pStyle w:val="Default"/>
      </w:pPr>
    </w:p>
    <w:p w14:paraId="4B89DEC7" w14:textId="77777777" w:rsidR="00175704" w:rsidRPr="0093487D" w:rsidRDefault="00175704" w:rsidP="00175704">
      <w:pPr>
        <w:pStyle w:val="CM54"/>
        <w:rPr>
          <w:rFonts w:ascii="Times New Roman" w:hAnsi="Times New Roman" w:cs="Times New Roman"/>
        </w:rPr>
      </w:pPr>
      <w:r w:rsidRPr="0093487D">
        <w:rPr>
          <w:rFonts w:ascii="Times New Roman" w:hAnsi="Times New Roman" w:cs="Times New Roman"/>
        </w:rPr>
        <w:t xml:space="preserve">and: </w:t>
      </w:r>
    </w:p>
    <w:p w14:paraId="03345F53" w14:textId="77777777" w:rsidR="00175704" w:rsidRPr="0093487D" w:rsidRDefault="00175704" w:rsidP="00175704">
      <w:pPr>
        <w:pStyle w:val="CM58"/>
        <w:rPr>
          <w:rFonts w:ascii="Times New Roman" w:hAnsi="Times New Roman" w:cs="Times New Roman"/>
          <w:i/>
          <w:iCs/>
        </w:rPr>
      </w:pPr>
    </w:p>
    <w:p w14:paraId="0B399D44" w14:textId="77777777" w:rsidR="00175704" w:rsidRDefault="00175704" w:rsidP="00175704">
      <w:pPr>
        <w:pStyle w:val="CM58"/>
        <w:rPr>
          <w:i/>
          <w:iCs/>
          <w:sz w:val="22"/>
          <w:szCs w:val="22"/>
        </w:rPr>
      </w:pPr>
      <w:r w:rsidRPr="0093487D">
        <w:rPr>
          <w:rFonts w:ascii="Times New Roman" w:hAnsi="Times New Roman" w:cs="Times New Roman"/>
          <w:i/>
          <w:iCs/>
        </w:rPr>
        <w:lastRenderedPageBreak/>
        <w:t>MW</w:t>
      </w:r>
      <w:r w:rsidRPr="00D2407D">
        <w:rPr>
          <w:i/>
          <w:iCs/>
          <w:sz w:val="14"/>
          <w:szCs w:val="14"/>
        </w:rPr>
        <w:t xml:space="preserve">MaximumResponse </w:t>
      </w:r>
      <w:r w:rsidRPr="0093487D">
        <w:rPr>
          <w:rFonts w:ascii="Times New Roman" w:hAnsi="Times New Roman" w:cs="Times New Roman"/>
          <w:b/>
          <w:bCs/>
          <w:i/>
          <w:iCs/>
        </w:rPr>
        <w:t>=</w:t>
      </w:r>
      <w:r w:rsidRPr="0093487D">
        <w:rPr>
          <w:rFonts w:ascii="Times New Roman" w:hAnsi="Times New Roman" w:cs="Times New Roman"/>
          <w:i/>
          <w:iCs/>
        </w:rPr>
        <w:t xml:space="preserve"> maximum MW value telemetered by a unit from T+46 through T+60 during low frequency </w:t>
      </w:r>
      <w:r>
        <w:rPr>
          <w:rFonts w:ascii="Times New Roman" w:hAnsi="Times New Roman" w:cs="Times New Roman"/>
          <w:i/>
          <w:iCs/>
        </w:rPr>
        <w:t>FMEs</w:t>
      </w:r>
      <w:r w:rsidRPr="0093487D">
        <w:rPr>
          <w:rFonts w:ascii="Times New Roman" w:hAnsi="Times New Roman" w:cs="Times New Roman"/>
          <w:i/>
          <w:iCs/>
        </w:rPr>
        <w:t xml:space="preserve"> and the minimum MW value telemetered by a unit from T+46 through T+60 during a high frequency </w:t>
      </w:r>
      <w:r>
        <w:rPr>
          <w:rFonts w:ascii="Times New Roman" w:hAnsi="Times New Roman" w:cs="Times New Roman"/>
          <w:i/>
          <w:iCs/>
        </w:rPr>
        <w:t>FME</w:t>
      </w:r>
      <w:r w:rsidRPr="0093487D">
        <w:rPr>
          <w:rFonts w:ascii="Times New Roman" w:hAnsi="Times New Roman" w:cs="Times New Roman"/>
          <w:i/>
          <w:iCs/>
        </w:rPr>
        <w:t xml:space="preserve">. </w:t>
      </w:r>
    </w:p>
    <w:p w14:paraId="3C52F054" w14:textId="77777777" w:rsidR="00175704" w:rsidRPr="00D905D9" w:rsidRDefault="00175704" w:rsidP="00175704">
      <w:pPr>
        <w:pStyle w:val="Default"/>
      </w:pPr>
    </w:p>
    <w:p w14:paraId="54DAA0F2" w14:textId="77777777" w:rsidR="00175704" w:rsidRPr="00D2407D" w:rsidRDefault="00175704" w:rsidP="00175704">
      <w:pPr>
        <w:pStyle w:val="Default"/>
        <w:rPr>
          <w:color w:val="auto"/>
          <w:sz w:val="22"/>
          <w:szCs w:val="22"/>
        </w:rPr>
      </w:pPr>
      <w:r w:rsidRPr="00D2407D">
        <w:rPr>
          <w:b/>
          <w:bCs/>
          <w:color w:val="auto"/>
          <w:sz w:val="22"/>
          <w:szCs w:val="22"/>
        </w:rPr>
        <w:t>Actual Sustained Primary Frequency Response, Adjusted (</w:t>
      </w:r>
      <w:r w:rsidRPr="00F9423C">
        <w:rPr>
          <w:b/>
          <w:bCs/>
          <w:iCs/>
          <w:color w:val="auto"/>
          <w:sz w:val="22"/>
          <w:szCs w:val="22"/>
        </w:rPr>
        <w:t>ASPFR</w:t>
      </w:r>
      <w:r w:rsidRPr="00F9423C">
        <w:rPr>
          <w:b/>
          <w:bCs/>
          <w:iCs/>
          <w:color w:val="auto"/>
          <w:sz w:val="14"/>
          <w:szCs w:val="14"/>
        </w:rPr>
        <w:t>Adj</w:t>
      </w:r>
      <w:r w:rsidRPr="00D2407D">
        <w:rPr>
          <w:b/>
          <w:bCs/>
          <w:color w:val="auto"/>
          <w:sz w:val="22"/>
          <w:szCs w:val="22"/>
        </w:rPr>
        <w:t xml:space="preserve">) </w:t>
      </w:r>
    </w:p>
    <w:p w14:paraId="625D37AF" w14:textId="77777777" w:rsidR="00175704" w:rsidRPr="00D2407D" w:rsidRDefault="00175704" w:rsidP="00175704">
      <w:pPr>
        <w:pStyle w:val="Default"/>
        <w:rPr>
          <w:color w:val="auto"/>
          <w:sz w:val="22"/>
          <w:szCs w:val="22"/>
        </w:rPr>
      </w:pPr>
    </w:p>
    <w:p w14:paraId="2D2E1143" w14:textId="675D7127" w:rsidR="00175704" w:rsidRPr="00E26D70" w:rsidRDefault="009E545B" w:rsidP="00175704">
      <w:pPr>
        <w:pStyle w:val="Default"/>
        <w:spacing w:line="240" w:lineRule="atLeast"/>
        <w:rPr>
          <w:color w:val="auto"/>
          <w:sz w:val="22"/>
          <w:szCs w:val="22"/>
        </w:rPr>
      </w:pPr>
      <w:r>
        <w:rPr>
          <w:noProof/>
        </w:rPr>
        <w:drawing>
          <wp:inline distT="0" distB="0" distL="0" distR="0" wp14:anchorId="296DAC49" wp14:editId="5E65182D">
            <wp:extent cx="321564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215640" cy="457200"/>
                    </a:xfrm>
                    <a:prstGeom prst="rect">
                      <a:avLst/>
                    </a:prstGeom>
                    <a:noFill/>
                    <a:ln>
                      <a:noFill/>
                    </a:ln>
                  </pic:spPr>
                </pic:pic>
              </a:graphicData>
            </a:graphic>
          </wp:inline>
        </w:drawing>
      </w:r>
    </w:p>
    <w:p w14:paraId="5B590544" w14:textId="77777777" w:rsidR="00175704" w:rsidRPr="00E26D70" w:rsidRDefault="00175704" w:rsidP="00175704">
      <w:pPr>
        <w:pStyle w:val="Default"/>
        <w:spacing w:line="240" w:lineRule="atLeast"/>
        <w:rPr>
          <w:color w:val="auto"/>
          <w:sz w:val="22"/>
          <w:szCs w:val="22"/>
        </w:rPr>
      </w:pPr>
    </w:p>
    <w:p w14:paraId="012BD7F3" w14:textId="77777777" w:rsidR="00175704" w:rsidRPr="00E26D70" w:rsidRDefault="00175704" w:rsidP="00175704">
      <w:pPr>
        <w:pStyle w:val="Default"/>
        <w:spacing w:line="240" w:lineRule="atLeast"/>
        <w:rPr>
          <w:sz w:val="22"/>
          <w:szCs w:val="22"/>
        </w:rPr>
      </w:pPr>
      <w:r w:rsidRPr="00E26D70">
        <w:rPr>
          <w:rFonts w:ascii="Times New Roman" w:hAnsi="Times New Roman" w:cs="Times New Roman"/>
        </w:rPr>
        <w:t xml:space="preserve">RampMW Sustained (MW) – </w:t>
      </w:r>
      <w:r w:rsidRPr="00E26D70">
        <w:rPr>
          <w:rFonts w:ascii="Times New Roman" w:hAnsi="Times New Roman" w:cs="Times New Roman"/>
          <w:color w:val="auto"/>
        </w:rPr>
        <w:t xml:space="preserve">Generation Resources, </w:t>
      </w:r>
      <w:r>
        <w:rPr>
          <w:rFonts w:ascii="Times New Roman" w:hAnsi="Times New Roman" w:cs="Times New Roman"/>
          <w:color w:val="auto"/>
        </w:rPr>
        <w:t xml:space="preserve">Energy Storage Resources (ESRs), </w:t>
      </w:r>
      <w:r w:rsidRPr="00B82844">
        <w:rPr>
          <w:rFonts w:ascii="Times New Roman" w:hAnsi="Times New Roman" w:cs="Times New Roman"/>
        </w:rPr>
        <w:t>Settlement Only Transmission Generators</w:t>
      </w:r>
      <w:r w:rsidRPr="00246D35">
        <w:rPr>
          <w:rFonts w:ascii="Times New Roman" w:hAnsi="Times New Roman" w:cs="Times New Roman"/>
          <w:color w:val="auto"/>
        </w:rPr>
        <w:t xml:space="preserve"> </w:t>
      </w:r>
      <w:r>
        <w:rPr>
          <w:rFonts w:ascii="Times New Roman" w:hAnsi="Times New Roman" w:cs="Times New Roman"/>
          <w:color w:val="auto"/>
        </w:rPr>
        <w:t>(</w:t>
      </w:r>
      <w:r w:rsidRPr="00246D35">
        <w:rPr>
          <w:rFonts w:ascii="Times New Roman" w:hAnsi="Times New Roman" w:cs="Times New Roman"/>
          <w:color w:val="auto"/>
        </w:rPr>
        <w:t>SOTGs</w:t>
      </w:r>
      <w:r>
        <w:rPr>
          <w:rFonts w:ascii="Times New Roman" w:hAnsi="Times New Roman" w:cs="Times New Roman"/>
          <w:color w:val="auto"/>
        </w:rPr>
        <w:t>)</w:t>
      </w:r>
      <w:r w:rsidRPr="00E26D70">
        <w:rPr>
          <w:rFonts w:ascii="Times New Roman" w:hAnsi="Times New Roman" w:cs="Times New Roman"/>
          <w:color w:val="auto"/>
        </w:rPr>
        <w:t xml:space="preserve">, </w:t>
      </w:r>
      <w:r>
        <w:rPr>
          <w:rFonts w:ascii="Times New Roman" w:hAnsi="Times New Roman" w:cs="Times New Roman"/>
          <w:color w:val="auto"/>
        </w:rPr>
        <w:t>Settlement Only Transmission Generators (</w:t>
      </w:r>
      <w:r w:rsidRPr="00E26D70">
        <w:rPr>
          <w:rFonts w:ascii="Times New Roman" w:hAnsi="Times New Roman" w:cs="Times New Roman"/>
          <w:color w:val="auto"/>
        </w:rPr>
        <w:t>SOTSGs</w:t>
      </w:r>
      <w:r>
        <w:rPr>
          <w:rFonts w:ascii="Times New Roman" w:hAnsi="Times New Roman" w:cs="Times New Roman"/>
          <w:color w:val="auto"/>
        </w:rPr>
        <w:t>)</w:t>
      </w:r>
      <w:r w:rsidRPr="00E26D70">
        <w:rPr>
          <w:rFonts w:ascii="Times New Roman" w:hAnsi="Times New Roman" w:cs="Times New Roman"/>
          <w:color w:val="auto"/>
        </w:rPr>
        <w:t>, and Controllable Load Resources</w:t>
      </w:r>
      <w:r w:rsidRPr="00E26D70">
        <w:rPr>
          <w:rFonts w:ascii="Times New Roman" w:hAnsi="Times New Roman" w:cs="Times New Roman"/>
        </w:rPr>
        <w:t xml:space="preserve"> are required to sustain their response to an FME.  An adjustment available in determining sustained </w:t>
      </w:r>
      <w:r>
        <w:rPr>
          <w:rFonts w:ascii="Times New Roman" w:hAnsi="Times New Roman" w:cs="Times New Roman"/>
        </w:rPr>
        <w:t>Primary Frequency Response (</w:t>
      </w:r>
      <w:r w:rsidRPr="00E26D70">
        <w:rPr>
          <w:rFonts w:ascii="Times New Roman" w:hAnsi="Times New Roman" w:cs="Times New Roman"/>
        </w:rPr>
        <w:t>PFR</w:t>
      </w:r>
      <w:r>
        <w:rPr>
          <w:rFonts w:ascii="Times New Roman" w:hAnsi="Times New Roman" w:cs="Times New Roman"/>
        </w:rPr>
        <w:t>)</w:t>
      </w:r>
      <w:r w:rsidRPr="00E26D70">
        <w:rPr>
          <w:rFonts w:ascii="Times New Roman" w:hAnsi="Times New Roman" w:cs="Times New Roman"/>
        </w:rPr>
        <w:t xml:space="preserve"> performance (</w:t>
      </w:r>
      <w:r w:rsidRPr="00E26D70">
        <w:rPr>
          <w:i/>
          <w:iCs/>
          <w:sz w:val="22"/>
          <w:szCs w:val="22"/>
        </w:rPr>
        <w:t>P.U.</w:t>
      </w:r>
      <w:r w:rsidRPr="00E26D70">
        <w:rPr>
          <w:sz w:val="22"/>
          <w:szCs w:val="22"/>
        </w:rPr>
        <w:t>SPFR</w:t>
      </w:r>
      <w:r w:rsidRPr="00E26D70">
        <w:rPr>
          <w:i/>
          <w:iCs/>
          <w:sz w:val="14"/>
          <w:szCs w:val="14"/>
        </w:rPr>
        <w:t xml:space="preserve">Resource </w:t>
      </w:r>
      <w:r w:rsidRPr="00E26D70">
        <w:rPr>
          <w:sz w:val="22"/>
          <w:szCs w:val="22"/>
        </w:rPr>
        <w:t xml:space="preserve">) </w:t>
      </w:r>
      <w:r w:rsidRPr="00E26D70">
        <w:rPr>
          <w:rFonts w:ascii="Times New Roman" w:hAnsi="Times New Roman" w:cs="Times New Roman"/>
        </w:rPr>
        <w:t xml:space="preserve">is to account for the direction in which a Resource was moving (increasing or decreasing output) when the FME occurred T=t(0). </w:t>
      </w:r>
      <w:r>
        <w:rPr>
          <w:rFonts w:ascii="Times New Roman" w:hAnsi="Times New Roman" w:cs="Times New Roman"/>
        </w:rPr>
        <w:t xml:space="preserve"> </w:t>
      </w:r>
      <w:r w:rsidRPr="00E26D70">
        <w:rPr>
          <w:rFonts w:ascii="Times New Roman" w:hAnsi="Times New Roman" w:cs="Times New Roman"/>
        </w:rPr>
        <w:t xml:space="preserve">This is the </w:t>
      </w:r>
      <w:r w:rsidRPr="00E26D70">
        <w:rPr>
          <w:rFonts w:ascii="Times New Roman" w:hAnsi="Times New Roman" w:cs="Times New Roman"/>
          <w:i/>
          <w:iCs/>
        </w:rPr>
        <w:t xml:space="preserve">RampMW </w:t>
      </w:r>
      <w:r w:rsidRPr="00E26D70">
        <w:rPr>
          <w:rFonts w:ascii="Times New Roman" w:hAnsi="Times New Roman" w:cs="Times New Roman"/>
        </w:rPr>
        <w:t>Sustained adjustment:</w:t>
      </w:r>
      <w:r w:rsidRPr="00E26D70">
        <w:rPr>
          <w:sz w:val="22"/>
          <w:szCs w:val="22"/>
        </w:rPr>
        <w:t xml:space="preserve"> </w:t>
      </w:r>
    </w:p>
    <w:p w14:paraId="0A083B61" w14:textId="77777777" w:rsidR="00175704" w:rsidRPr="00E26D70" w:rsidRDefault="00175704" w:rsidP="00175704">
      <w:pPr>
        <w:pStyle w:val="CM56"/>
        <w:spacing w:after="220" w:line="240" w:lineRule="atLeast"/>
        <w:ind w:left="720"/>
        <w:rPr>
          <w:i/>
          <w:iCs/>
          <w:sz w:val="22"/>
          <w:szCs w:val="22"/>
        </w:rPr>
      </w:pPr>
    </w:p>
    <w:p w14:paraId="78DAB142" w14:textId="77777777" w:rsidR="00175704" w:rsidRPr="00E26D70" w:rsidRDefault="00175704" w:rsidP="00175704">
      <w:pPr>
        <w:pStyle w:val="CM56"/>
        <w:spacing w:after="220" w:line="240" w:lineRule="atLeast"/>
        <w:ind w:left="720"/>
        <w:rPr>
          <w:sz w:val="22"/>
          <w:szCs w:val="22"/>
        </w:rPr>
      </w:pPr>
      <w:r w:rsidRPr="00E26D70">
        <w:rPr>
          <w:rFonts w:ascii="Times New Roman" w:hAnsi="Times New Roman" w:cs="Times New Roman"/>
          <w:i/>
          <w:iCs/>
        </w:rPr>
        <w:t xml:space="preserve">RampMW </w:t>
      </w:r>
      <w:r w:rsidRPr="00E26D70">
        <w:rPr>
          <w:rFonts w:ascii="Times New Roman" w:hAnsi="Times New Roman" w:cs="Times New Roman"/>
        </w:rPr>
        <w:t>Sustaine</w:t>
      </w:r>
      <w:r w:rsidRPr="00E26D70">
        <w:rPr>
          <w:rFonts w:ascii="Times New Roman" w:hAnsi="Times New Roman" w:cs="Times New Roman"/>
          <w:i/>
          <w:iCs/>
        </w:rPr>
        <w:t xml:space="preserve">d </w:t>
      </w:r>
      <w:r w:rsidRPr="00E26D70">
        <w:rPr>
          <w:rFonts w:ascii="Times New Roman" w:hAnsi="Times New Roman" w:cs="Times New Roman"/>
        </w:rPr>
        <w:t>=</w:t>
      </w:r>
      <w:r w:rsidRPr="00E26D70">
        <w:rPr>
          <w:sz w:val="22"/>
          <w:szCs w:val="22"/>
        </w:rPr>
        <w:t xml:space="preserve"> (</w:t>
      </w:r>
      <w:r w:rsidRPr="00E26D70">
        <w:rPr>
          <w:i/>
          <w:iCs/>
          <w:sz w:val="22"/>
          <w:szCs w:val="22"/>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 xml:space="preserve">4 </w:t>
      </w:r>
      <w:r w:rsidRPr="00E26D70">
        <w:rPr>
          <w:i/>
          <w:iCs/>
          <w:sz w:val="22"/>
          <w:szCs w:val="22"/>
        </w:rPr>
        <w:t>– MW</w:t>
      </w:r>
      <w:r w:rsidRPr="00E26D70">
        <w:rPr>
          <w:i/>
          <w:iCs/>
          <w:sz w:val="14"/>
          <w:szCs w:val="14"/>
        </w:rPr>
        <w:t>T</w:t>
      </w:r>
      <w:r w:rsidRPr="00E26D70">
        <w:rPr>
          <w:rFonts w:ascii="Cambria Math" w:hAnsi="Cambria Math" w:cs="Cambria Math"/>
          <w:i/>
          <w:iCs/>
          <w:sz w:val="14"/>
          <w:szCs w:val="14"/>
        </w:rPr>
        <w:t>‐</w:t>
      </w:r>
      <w:r w:rsidRPr="00E26D70">
        <w:rPr>
          <w:i/>
          <w:iCs/>
          <w:sz w:val="14"/>
          <w:szCs w:val="14"/>
        </w:rPr>
        <w:t>60</w:t>
      </w:r>
      <w:r w:rsidRPr="00E26D70">
        <w:rPr>
          <w:sz w:val="22"/>
          <w:szCs w:val="22"/>
        </w:rPr>
        <w:t xml:space="preserve">) x 0.821 </w:t>
      </w:r>
    </w:p>
    <w:p w14:paraId="78CF1F15" w14:textId="77777777" w:rsidR="00175704" w:rsidRPr="00E26D70" w:rsidRDefault="00175704" w:rsidP="00175704">
      <w:pPr>
        <w:pStyle w:val="CM48"/>
        <w:ind w:left="720" w:right="122"/>
        <w:rPr>
          <w:i/>
          <w:iCs/>
          <w:sz w:val="22"/>
          <w:szCs w:val="22"/>
        </w:rPr>
      </w:pPr>
      <w:r w:rsidRPr="00E26D70">
        <w:rPr>
          <w:rFonts w:ascii="Times New Roman" w:hAnsi="Times New Roman" w:cs="Times New Roman"/>
          <w:i/>
          <w:iCs/>
        </w:rPr>
        <w:t xml:space="preserve">Note: </w:t>
      </w:r>
      <w:r w:rsidRPr="00E26D70">
        <w:rPr>
          <w:rFonts w:ascii="Times New Roman" w:hAnsi="Times New Roman" w:cs="Times New Roman"/>
        </w:rPr>
        <w:t>Th</w:t>
      </w:r>
      <w:r w:rsidRPr="00E26D70">
        <w:rPr>
          <w:rFonts w:ascii="Times New Roman" w:hAnsi="Times New Roman" w:cs="Times New Roman"/>
          <w:i/>
          <w:iCs/>
        </w:rPr>
        <w:t xml:space="preserve">e </w:t>
      </w:r>
      <w:r w:rsidRPr="00E26D70">
        <w:rPr>
          <w:rFonts w:ascii="Times New Roman" w:hAnsi="Times New Roman" w:cs="Times New Roman"/>
        </w:rPr>
        <w:t>terminolog</w:t>
      </w:r>
      <w:r w:rsidRPr="00E26D70">
        <w:rPr>
          <w:rFonts w:ascii="Times New Roman" w:hAnsi="Times New Roman" w:cs="Times New Roman"/>
          <w:i/>
          <w:iCs/>
        </w:rPr>
        <w:t xml:space="preserve">y </w:t>
      </w:r>
      <w:r w:rsidRPr="00E26D70">
        <w:rPr>
          <w:rFonts w:ascii="Times New Roman" w:hAnsi="Times New Roman" w:cs="Times New Roman"/>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4</w:t>
      </w:r>
      <w:r w:rsidRPr="00E26D70">
        <w:rPr>
          <w:i/>
          <w:iCs/>
          <w:sz w:val="22"/>
          <w:szCs w:val="22"/>
        </w:rPr>
        <w:t xml:space="preserve">” </w:t>
      </w:r>
      <w:r w:rsidRPr="00E26D70">
        <w:rPr>
          <w:rFonts w:ascii="Times New Roman" w:hAnsi="Times New Roman" w:cs="Times New Roman"/>
          <w:i/>
          <w:iCs/>
        </w:rPr>
        <w:t xml:space="preserve">refers to MW output at 4 seconds before the FME occurs at T=t(0). </w:t>
      </w:r>
    </w:p>
    <w:p w14:paraId="3CE852A7" w14:textId="77777777" w:rsidR="00175704" w:rsidRPr="00E26D70" w:rsidRDefault="00175704" w:rsidP="00175704">
      <w:pPr>
        <w:pStyle w:val="CM48"/>
        <w:ind w:left="720" w:right="122"/>
        <w:rPr>
          <w:i/>
          <w:iCs/>
          <w:sz w:val="22"/>
          <w:szCs w:val="22"/>
        </w:rPr>
      </w:pPr>
    </w:p>
    <w:p w14:paraId="37B7AB68" w14:textId="141FB3A6" w:rsidR="00175704" w:rsidRPr="00F925A3" w:rsidRDefault="00175704" w:rsidP="00175704">
      <w:pPr>
        <w:pStyle w:val="CM48"/>
        <w:spacing w:line="240" w:lineRule="auto"/>
        <w:ind w:left="720" w:right="122"/>
        <w:rPr>
          <w:noProof/>
        </w:rPr>
      </w:pPr>
      <w:r w:rsidRPr="00E26D70">
        <w:rPr>
          <w:rFonts w:ascii="Times New Roman" w:hAnsi="Times New Roman" w:cs="Times New Roman"/>
        </w:rPr>
        <w:t>By subtracting a reading at 4 seconds before, from a reading at 60 seconds before, the formula calculates the MWs a generator moved in the minute (56 seconds) prior to T=t(0).</w:t>
      </w:r>
      <w:r>
        <w:rPr>
          <w:rFonts w:ascii="Times New Roman" w:hAnsi="Times New Roman" w:cs="Times New Roman"/>
        </w:rPr>
        <w:t xml:space="preserve"> </w:t>
      </w:r>
      <w:r w:rsidRPr="00E26D70">
        <w:rPr>
          <w:rFonts w:ascii="Times New Roman" w:hAnsi="Times New Roman" w:cs="Times New Roman"/>
        </w:rPr>
        <w:t xml:space="preserve">The formula is then modified by a factor to indicate where the </w:t>
      </w:r>
      <w:r>
        <w:rPr>
          <w:rFonts w:ascii="Times New Roman" w:hAnsi="Times New Roman" w:cs="Times New Roman"/>
        </w:rPr>
        <w:t>unit</w:t>
      </w:r>
      <w:r w:rsidRPr="00E26D70">
        <w:rPr>
          <w:rFonts w:ascii="Times New Roman" w:hAnsi="Times New Roman" w:cs="Times New Roman"/>
        </w:rPr>
        <w:t xml:space="preserve"> would have been at T+46, had the FME not occurred: the “</w:t>
      </w:r>
      <w:r w:rsidRPr="00E26D70">
        <w:rPr>
          <w:rFonts w:ascii="Times New Roman" w:hAnsi="Times New Roman" w:cs="Times New Roman"/>
          <w:i/>
          <w:iCs/>
        </w:rPr>
        <w:t>RampMW Sustained</w:t>
      </w:r>
      <w:r w:rsidRPr="00E26D70">
        <w:rPr>
          <w:rFonts w:ascii="Times New Roman" w:hAnsi="Times New Roman" w:cs="Times New Roman"/>
        </w:rPr>
        <w:t>.” It does this by multiplying the MW change over 56 seconds before the event</w:t>
      </w:r>
      <w:r w:rsidRPr="00E26D70">
        <w:rPr>
          <w:sz w:val="22"/>
          <w:szCs w:val="22"/>
        </w:rPr>
        <w:t xml:space="preserve"> (MW</w:t>
      </w:r>
      <w:r w:rsidRPr="00E26D70">
        <w:rPr>
          <w:sz w:val="14"/>
          <w:szCs w:val="14"/>
        </w:rPr>
        <w:t>T</w:t>
      </w:r>
      <w:r w:rsidRPr="00E26D70">
        <w:rPr>
          <w:rFonts w:ascii="Cambria Math" w:hAnsi="Cambria Math" w:cs="Cambria Math"/>
          <w:sz w:val="14"/>
          <w:szCs w:val="14"/>
        </w:rPr>
        <w:t>‐</w:t>
      </w:r>
      <w:r w:rsidRPr="00E26D70">
        <w:rPr>
          <w:sz w:val="14"/>
          <w:szCs w:val="14"/>
        </w:rPr>
        <w:t xml:space="preserve">4 </w:t>
      </w:r>
      <w:r w:rsidRPr="00E26D70">
        <w:rPr>
          <w:sz w:val="22"/>
          <w:szCs w:val="22"/>
        </w:rPr>
        <w:t>– MW</w:t>
      </w:r>
      <w:r w:rsidRPr="00E26D70">
        <w:rPr>
          <w:sz w:val="14"/>
          <w:szCs w:val="14"/>
        </w:rPr>
        <w:t>T</w:t>
      </w:r>
      <w:r w:rsidRPr="00E26D70">
        <w:rPr>
          <w:rFonts w:ascii="Cambria Math" w:hAnsi="Cambria Math" w:cs="Cambria Math"/>
          <w:sz w:val="14"/>
          <w:szCs w:val="14"/>
        </w:rPr>
        <w:t>‐</w:t>
      </w:r>
      <w:r w:rsidRPr="00E26D70">
        <w:rPr>
          <w:sz w:val="14"/>
          <w:szCs w:val="14"/>
        </w:rPr>
        <w:t>60</w:t>
      </w:r>
      <w:r w:rsidRPr="00E26D70">
        <w:rPr>
          <w:sz w:val="22"/>
          <w:szCs w:val="22"/>
        </w:rPr>
        <w:t xml:space="preserve">) </w:t>
      </w:r>
      <w:r w:rsidRPr="00E26D70">
        <w:rPr>
          <w:rFonts w:ascii="Times New Roman" w:hAnsi="Times New Roman" w:cs="Times New Roman"/>
        </w:rPr>
        <w:t>by a modifier.  This extrapolates to an equivalent number of MWs the generator would have changed if it had been allowed to continue on its ramp to T+46 unencumbered by the FME.  The</w:t>
      </w:r>
      <w:r w:rsidRPr="00E26D70">
        <w:rPr>
          <w:sz w:val="22"/>
          <w:szCs w:val="22"/>
        </w:rPr>
        <w:t xml:space="preserve"> </w:t>
      </w:r>
      <w:r w:rsidRPr="00E26D70">
        <w:rPr>
          <w:rFonts w:ascii="Times New Roman" w:hAnsi="Times New Roman" w:cs="Times New Roman"/>
        </w:rPr>
        <w:t>modifier is</w:t>
      </w:r>
      <w:r w:rsidRPr="00E26D70">
        <w:rPr>
          <w:rFonts w:ascii="Calibri" w:hAnsi="Calibri" w:cs="Calibri"/>
          <w:sz w:val="22"/>
          <w:szCs w:val="22"/>
        </w:rPr>
        <w:t xml:space="preserve"> </w:t>
      </w:r>
      <w:r w:rsidRPr="00E26D70">
        <w:rPr>
          <w:rFonts w:ascii="Calibri" w:hAnsi="Calibri" w:cs="Calibri"/>
          <w:sz w:val="22"/>
          <w:szCs w:val="22"/>
        </w:rPr>
        <w:tab/>
      </w:r>
      <w:r w:rsidR="009E545B">
        <w:rPr>
          <w:noProof/>
        </w:rPr>
        <w:drawing>
          <wp:inline distT="0" distB="0" distL="0" distR="0" wp14:anchorId="6F7737AC" wp14:editId="047192F7">
            <wp:extent cx="136398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63980" cy="388620"/>
                    </a:xfrm>
                    <a:prstGeom prst="rect">
                      <a:avLst/>
                    </a:prstGeom>
                    <a:noFill/>
                    <a:ln>
                      <a:noFill/>
                    </a:ln>
                  </pic:spPr>
                </pic:pic>
              </a:graphicData>
            </a:graphic>
          </wp:inline>
        </w:drawing>
      </w:r>
    </w:p>
    <w:bookmarkEnd w:id="41"/>
    <w:p w14:paraId="1C378D59" w14:textId="77777777" w:rsidR="00175704" w:rsidRDefault="00175704" w:rsidP="00175704">
      <w:pPr>
        <w:pStyle w:val="CM59"/>
        <w:spacing w:after="62" w:line="311" w:lineRule="atLeast"/>
        <w:ind w:left="720"/>
        <w:rPr>
          <w:rFonts w:ascii="Calibri" w:hAnsi="Calibri" w:cs="Calibri"/>
          <w:sz w:val="22"/>
          <w:szCs w:val="22"/>
        </w:rPr>
      </w:pPr>
      <w:r>
        <w:rPr>
          <w:rFonts w:ascii="Calibri" w:hAnsi="Calibri" w:cs="Calibri"/>
          <w:sz w:val="22"/>
          <w:szCs w:val="22"/>
        </w:rPr>
        <w:t xml:space="preserve">       </w:t>
      </w:r>
    </w:p>
    <w:p w14:paraId="1A365DA2" w14:textId="77777777" w:rsidR="00175704" w:rsidRPr="00E723BF" w:rsidRDefault="00175704" w:rsidP="00175704">
      <w:pPr>
        <w:pStyle w:val="CM53"/>
        <w:spacing w:after="120" w:line="308" w:lineRule="atLeast"/>
        <w:rPr>
          <w:rFonts w:ascii="Times New Roman" w:hAnsi="Times New Roman" w:cs="Times New Roman"/>
        </w:rPr>
      </w:pPr>
      <w:r w:rsidRPr="00E723BF">
        <w:rPr>
          <w:rFonts w:ascii="Times New Roman" w:hAnsi="Times New Roman" w:cs="Times New Roman"/>
          <w:b/>
          <w:bCs/>
          <w:u w:val="single"/>
        </w:rPr>
        <w:t>Expected Sustained Primary Frequency Response (</w:t>
      </w:r>
      <w:r w:rsidRPr="00E723BF">
        <w:rPr>
          <w:rFonts w:ascii="Times New Roman" w:hAnsi="Times New Roman" w:cs="Times New Roman"/>
          <w:b/>
          <w:bCs/>
          <w:iCs/>
          <w:u w:val="single"/>
        </w:rPr>
        <w:t>ESPFR</w:t>
      </w:r>
      <w:r w:rsidRPr="00E723BF">
        <w:rPr>
          <w:rFonts w:ascii="Times New Roman" w:hAnsi="Times New Roman" w:cs="Times New Roman"/>
          <w:b/>
          <w:bCs/>
          <w:u w:val="single"/>
        </w:rPr>
        <w:t xml:space="preserve">) Calculations </w:t>
      </w:r>
    </w:p>
    <w:p w14:paraId="32B2E293" w14:textId="77777777" w:rsidR="00175704" w:rsidRPr="00E26D70" w:rsidRDefault="00175704" w:rsidP="00175704">
      <w:pPr>
        <w:pStyle w:val="CM53"/>
        <w:spacing w:after="120" w:line="271" w:lineRule="atLeast"/>
        <w:ind w:right="175"/>
        <w:rPr>
          <w:sz w:val="22"/>
          <w:szCs w:val="22"/>
        </w:rPr>
      </w:pPr>
      <w:r w:rsidRPr="00E26D70">
        <w:rPr>
          <w:rFonts w:ascii="Times New Roman" w:hAnsi="Times New Roman" w:cs="Times New Roman"/>
        </w:rPr>
        <w:t>The Expected Sustained Primary Frequency Response</w:t>
      </w:r>
      <w:r w:rsidRPr="00E26D70">
        <w:rPr>
          <w:sz w:val="22"/>
          <w:szCs w:val="22"/>
        </w:rPr>
        <w:t xml:space="preserve"> (ESPFR</w:t>
      </w:r>
      <w:r w:rsidRPr="00E26D70">
        <w:rPr>
          <w:sz w:val="14"/>
          <w:szCs w:val="14"/>
        </w:rPr>
        <w:t>final</w:t>
      </w:r>
      <w:r w:rsidRPr="00E26D70">
        <w:rPr>
          <w:sz w:val="22"/>
          <w:szCs w:val="22"/>
        </w:rPr>
        <w:t xml:space="preserve">) </w:t>
      </w:r>
      <w:r w:rsidRPr="00E26D70">
        <w:rPr>
          <w:rFonts w:ascii="Times New Roman" w:hAnsi="Times New Roman" w:cs="Times New Roman"/>
        </w:rPr>
        <w:t>is calculated using the actual frequency at T+46, HZT</w:t>
      </w:r>
      <w:r w:rsidRPr="00E26D70">
        <w:rPr>
          <w:sz w:val="14"/>
          <w:szCs w:val="14"/>
        </w:rPr>
        <w:t>+46</w:t>
      </w:r>
      <w:r w:rsidRPr="00E26D70">
        <w:rPr>
          <w:sz w:val="22"/>
          <w:szCs w:val="22"/>
        </w:rPr>
        <w:t xml:space="preserve">. </w:t>
      </w:r>
    </w:p>
    <w:p w14:paraId="13AAE943" w14:textId="77777777" w:rsidR="00175704" w:rsidRDefault="00175704" w:rsidP="00175704">
      <w:pPr>
        <w:pStyle w:val="Default"/>
      </w:pPr>
      <w:r w:rsidRPr="00E26D70">
        <w:rPr>
          <w:rFonts w:ascii="Times New Roman" w:hAnsi="Times New Roman" w:cs="Times New Roman"/>
        </w:rPr>
        <w:t>This ESPFR</w:t>
      </w:r>
      <w:r w:rsidRPr="00E26D70">
        <w:rPr>
          <w:sz w:val="14"/>
          <w:szCs w:val="14"/>
        </w:rPr>
        <w:t xml:space="preserve">final </w:t>
      </w:r>
      <w:r w:rsidRPr="00E26D70">
        <w:rPr>
          <w:rFonts w:ascii="Times New Roman" w:hAnsi="Times New Roman" w:cs="Times New Roman"/>
        </w:rPr>
        <w:t>is the MW value a Generation Resource,</w:t>
      </w:r>
      <w:r>
        <w:rPr>
          <w:rFonts w:ascii="Times New Roman" w:hAnsi="Times New Roman" w:cs="Times New Roman"/>
        </w:rPr>
        <w:t xml:space="preserve"> ESR,</w:t>
      </w:r>
      <w:r w:rsidRPr="00E26D70">
        <w:rPr>
          <w:rFonts w:ascii="Times New Roman" w:hAnsi="Times New Roman" w:cs="Times New Roman"/>
        </w:rPr>
        <w:t xml:space="preserve"> SOTG, SOTSG, or Controllable Load Resource should have responded with, if it is properly sustaining the output of its generating unit/generating facility in response to an FME. </w:t>
      </w:r>
      <w:r>
        <w:rPr>
          <w:rFonts w:ascii="Times New Roman" w:hAnsi="Times New Roman" w:cs="Times New Roman"/>
        </w:rPr>
        <w:t xml:space="preserve"> </w:t>
      </w:r>
      <w:r w:rsidRPr="00E26D70">
        <w:rPr>
          <w:rFonts w:ascii="Times New Roman" w:hAnsi="Times New Roman" w:cs="Times New Roman"/>
        </w:rPr>
        <w:t>Determination of this value begins with establishing where it would be in an ideal situation; considers proper Governor droop and Governor Dead</w:t>
      </w:r>
      <w:r w:rsidRPr="00E26D70">
        <w:rPr>
          <w:rFonts w:ascii="Cambria Math" w:hAnsi="Cambria Math" w:cs="Cambria Math"/>
        </w:rPr>
        <w:t>‐</w:t>
      </w:r>
      <w:r w:rsidRPr="00E26D70">
        <w:rPr>
          <w:rFonts w:ascii="Times New Roman" w:hAnsi="Times New Roman" w:cs="Times New Roman"/>
        </w:rPr>
        <w:t xml:space="preserve">Band values established in Section 2.2.7, </w:t>
      </w:r>
      <w:r>
        <w:rPr>
          <w:rFonts w:ascii="Times New Roman" w:hAnsi="Times New Roman" w:cs="Times New Roman"/>
        </w:rPr>
        <w:t>Turbine Speed Governors, High Sustained Limit (</w:t>
      </w:r>
      <w:r w:rsidRPr="00E26D70">
        <w:rPr>
          <w:rFonts w:ascii="Times New Roman" w:hAnsi="Times New Roman" w:cs="Times New Roman"/>
        </w:rPr>
        <w:t>HSL</w:t>
      </w:r>
      <w:r>
        <w:rPr>
          <w:rFonts w:ascii="Times New Roman" w:hAnsi="Times New Roman" w:cs="Times New Roman"/>
        </w:rPr>
        <w:t>)</w:t>
      </w:r>
      <w:r w:rsidRPr="00E26D70">
        <w:rPr>
          <w:rFonts w:ascii="Times New Roman" w:hAnsi="Times New Roman" w:cs="Times New Roman"/>
        </w:rPr>
        <w:t xml:space="preserve">, Low Sustained Limit (LSL) and actual frequency.  It then allows for adjusting the value to compensate for the various types of limiting factors each Generation Resource, </w:t>
      </w:r>
      <w:r>
        <w:rPr>
          <w:rFonts w:ascii="Times New Roman" w:hAnsi="Times New Roman" w:cs="Times New Roman"/>
        </w:rPr>
        <w:t xml:space="preserve">ESR, </w:t>
      </w:r>
      <w:r w:rsidRPr="00E26D70">
        <w:rPr>
          <w:rFonts w:ascii="Times New Roman" w:hAnsi="Times New Roman" w:cs="Times New Roman"/>
        </w:rPr>
        <w:t>SOTG, SOTSG, or Controllable Load Resource</w:t>
      </w:r>
      <w:r w:rsidRPr="00E26D70" w:rsidDel="00A5044C">
        <w:rPr>
          <w:rFonts w:ascii="Times New Roman" w:hAnsi="Times New Roman" w:cs="Times New Roman"/>
        </w:rPr>
        <w:t xml:space="preserve"> </w:t>
      </w:r>
      <w:r w:rsidRPr="00E26D70">
        <w:rPr>
          <w:rFonts w:ascii="Times New Roman" w:hAnsi="Times New Roman" w:cs="Times New Roman"/>
        </w:rPr>
        <w:t>may have and any Non-</w:t>
      </w:r>
      <w:r w:rsidRPr="00E26D70">
        <w:rPr>
          <w:rFonts w:ascii="Times New Roman" w:hAnsi="Times New Roman" w:cs="Times New Roman"/>
        </w:rPr>
        <w:lastRenderedPageBreak/>
        <w:t>Frequency Responsive Capacity (NFRC) that may be included in the HSL.</w:t>
      </w:r>
    </w:p>
    <w:p w14:paraId="1EC36A3C" w14:textId="77777777" w:rsidR="00175704" w:rsidRPr="00E23659" w:rsidRDefault="00175704" w:rsidP="00175704">
      <w:pPr>
        <w:pStyle w:val="Default"/>
      </w:pPr>
    </w:p>
    <w:p w14:paraId="49CF50CB" w14:textId="77777777" w:rsidR="00175704" w:rsidRPr="00E723BF" w:rsidRDefault="00175704" w:rsidP="00175704">
      <w:pPr>
        <w:pStyle w:val="Default"/>
      </w:pPr>
    </w:p>
    <w:p w14:paraId="315B6326" w14:textId="77777777" w:rsidR="00175704" w:rsidRPr="00E723BF" w:rsidRDefault="00175704" w:rsidP="00175704">
      <w:pPr>
        <w:pStyle w:val="CM59"/>
        <w:spacing w:after="62" w:line="308" w:lineRule="atLeast"/>
        <w:rPr>
          <w:rFonts w:ascii="Times New Roman" w:hAnsi="Times New Roman" w:cs="Times New Roman"/>
        </w:rPr>
      </w:pPr>
      <w:r w:rsidRPr="00E723BF">
        <w:rPr>
          <w:rFonts w:ascii="Times New Roman" w:hAnsi="Times New Roman" w:cs="Times New Roman"/>
          <w:b/>
          <w:bCs/>
        </w:rPr>
        <w:t xml:space="preserve">Establishing the Ideal Expected Sustained Primary Frequency Response </w:t>
      </w:r>
    </w:p>
    <w:p w14:paraId="19F775C2" w14:textId="77777777" w:rsidR="00175704" w:rsidRPr="00E26D70" w:rsidRDefault="00175704" w:rsidP="00175704">
      <w:pPr>
        <w:pStyle w:val="CM32"/>
        <w:spacing w:line="240" w:lineRule="auto"/>
        <w:rPr>
          <w:sz w:val="22"/>
          <w:szCs w:val="22"/>
        </w:rPr>
      </w:pPr>
      <w:r w:rsidRPr="00E26D70">
        <w:rPr>
          <w:rFonts w:ascii="Times New Roman" w:hAnsi="Times New Roman" w:cs="Times New Roman"/>
        </w:rPr>
        <w:t xml:space="preserve">For Generation Resources, </w:t>
      </w:r>
      <w:r>
        <w:rPr>
          <w:rFonts w:ascii="Times New Roman" w:hAnsi="Times New Roman" w:cs="Times New Roman"/>
        </w:rPr>
        <w:t xml:space="preserve">ESRs, </w:t>
      </w:r>
      <w:r w:rsidRPr="00E26D70">
        <w:rPr>
          <w:rFonts w:ascii="Times New Roman" w:hAnsi="Times New Roman" w:cs="Times New Roman"/>
        </w:rPr>
        <w:t>SOTGs, SOTSGs, and Controllable Load Resources, the ideal Expected Sustained PFR (ESPFR</w:t>
      </w:r>
      <w:r w:rsidRPr="00E26D70">
        <w:rPr>
          <w:sz w:val="14"/>
          <w:szCs w:val="14"/>
        </w:rPr>
        <w:t>ideal</w:t>
      </w:r>
      <w:r w:rsidRPr="00E26D70">
        <w:rPr>
          <w:sz w:val="22"/>
          <w:szCs w:val="22"/>
        </w:rPr>
        <w:t xml:space="preserve">) </w:t>
      </w:r>
      <w:r w:rsidRPr="00E26D70">
        <w:rPr>
          <w:rFonts w:ascii="Times New Roman" w:hAnsi="Times New Roman" w:cs="Times New Roman"/>
        </w:rPr>
        <w:t>is calculated as the difference between the ESPFR</w:t>
      </w:r>
      <w:r w:rsidRPr="00E26D70">
        <w:rPr>
          <w:sz w:val="14"/>
          <w:szCs w:val="14"/>
        </w:rPr>
        <w:t xml:space="preserve">T+46 </w:t>
      </w:r>
      <w:r w:rsidRPr="00E26D70">
        <w:rPr>
          <w:rFonts w:ascii="Times New Roman" w:hAnsi="Times New Roman" w:cs="Times New Roman"/>
        </w:rPr>
        <w:t>and the EPFR</w:t>
      </w:r>
      <w:r w:rsidRPr="00E26D70">
        <w:rPr>
          <w:sz w:val="14"/>
          <w:szCs w:val="14"/>
        </w:rPr>
        <w:t>pre</w:t>
      </w:r>
      <w:r w:rsidRPr="00E26D70">
        <w:rPr>
          <w:rFonts w:ascii="Cambria Math" w:hAnsi="Cambria Math" w:cs="Cambria Math"/>
          <w:sz w:val="14"/>
          <w:szCs w:val="14"/>
        </w:rPr>
        <w:t>‐</w:t>
      </w:r>
      <w:r w:rsidRPr="00E26D70">
        <w:rPr>
          <w:sz w:val="14"/>
          <w:szCs w:val="14"/>
        </w:rPr>
        <w:t>perturbation</w:t>
      </w:r>
      <w:r w:rsidRPr="00E26D70">
        <w:rPr>
          <w:sz w:val="22"/>
          <w:szCs w:val="22"/>
        </w:rPr>
        <w:t xml:space="preserve">. </w:t>
      </w:r>
      <w:r w:rsidRPr="00E26D70">
        <w:rPr>
          <w:rFonts w:ascii="Times New Roman" w:hAnsi="Times New Roman" w:cs="Times New Roman"/>
        </w:rPr>
        <w:t>The EPFR</w:t>
      </w:r>
      <w:r w:rsidRPr="00E26D70">
        <w:rPr>
          <w:sz w:val="14"/>
          <w:szCs w:val="14"/>
        </w:rPr>
        <w:t>pre</w:t>
      </w:r>
      <w:r w:rsidRPr="00E26D70">
        <w:rPr>
          <w:rFonts w:ascii="Cambria Math" w:hAnsi="Cambria Math" w:cs="Cambria Math"/>
          <w:sz w:val="14"/>
          <w:szCs w:val="14"/>
        </w:rPr>
        <w:t>‐</w:t>
      </w:r>
      <w:r w:rsidRPr="00E26D70">
        <w:rPr>
          <w:sz w:val="14"/>
          <w:szCs w:val="14"/>
        </w:rPr>
        <w:t xml:space="preserve">perturbation </w:t>
      </w:r>
      <w:r w:rsidRPr="00E26D70">
        <w:rPr>
          <w:rFonts w:ascii="Times New Roman" w:hAnsi="Times New Roman" w:cs="Times New Roman"/>
        </w:rPr>
        <w:t>is the same EPFR</w:t>
      </w:r>
      <w:r w:rsidRPr="00E26D70">
        <w:rPr>
          <w:sz w:val="14"/>
          <w:szCs w:val="14"/>
        </w:rPr>
        <w:t>pre</w:t>
      </w:r>
      <w:r w:rsidRPr="00E26D70">
        <w:rPr>
          <w:sz w:val="14"/>
          <w:szCs w:val="14"/>
        </w:rPr>
        <w:softHyphen/>
        <w:t xml:space="preserve">-perturbation </w:t>
      </w:r>
      <w:r w:rsidRPr="00E26D70">
        <w:rPr>
          <w:rFonts w:ascii="Times New Roman" w:hAnsi="Times New Roman" w:cs="Times New Roman"/>
        </w:rPr>
        <w:t>value used in the Initial measure</w:t>
      </w:r>
      <w:r w:rsidRPr="00E26D70">
        <w:rPr>
          <w:sz w:val="22"/>
          <w:szCs w:val="22"/>
        </w:rPr>
        <w:t xml:space="preserve">. </w:t>
      </w:r>
    </w:p>
    <w:p w14:paraId="456D5BDB" w14:textId="77777777" w:rsidR="00175704" w:rsidRDefault="00175704" w:rsidP="00175704">
      <w:pPr>
        <w:pStyle w:val="Default"/>
      </w:pPr>
    </w:p>
    <w:p w14:paraId="0F69CC3C" w14:textId="77777777" w:rsidR="00175704" w:rsidRPr="00124785" w:rsidRDefault="00175704" w:rsidP="00175704">
      <w:pPr>
        <w:pStyle w:val="Default"/>
      </w:pPr>
    </w:p>
    <w:p w14:paraId="68CCCDF2" w14:textId="77777777" w:rsidR="00175704" w:rsidRPr="002B239F" w:rsidRDefault="00175704" w:rsidP="00175704">
      <w:pPr>
        <w:pStyle w:val="Default"/>
      </w:pPr>
    </w:p>
    <w:p w14:paraId="1405A6F1" w14:textId="2DFE4A76" w:rsidR="00175704" w:rsidRDefault="009E545B" w:rsidP="00175704">
      <w:pPr>
        <w:pStyle w:val="CM55"/>
        <w:spacing w:after="295" w:line="311" w:lineRule="atLeast"/>
        <w:ind w:left="720"/>
        <w:rPr>
          <w:noProof/>
        </w:rPr>
      </w:pPr>
      <w:r>
        <w:rPr>
          <w:noProof/>
        </w:rPr>
        <w:drawing>
          <wp:inline distT="0" distB="0" distL="0" distR="0" wp14:anchorId="4B9FA271" wp14:editId="3043A42E">
            <wp:extent cx="3931920" cy="304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31920" cy="304800"/>
                    </a:xfrm>
                    <a:prstGeom prst="rect">
                      <a:avLst/>
                    </a:prstGeom>
                    <a:noFill/>
                    <a:ln>
                      <a:noFill/>
                    </a:ln>
                  </pic:spPr>
                </pic:pic>
              </a:graphicData>
            </a:graphic>
          </wp:inline>
        </w:drawing>
      </w:r>
    </w:p>
    <w:p w14:paraId="37E21FDA" w14:textId="77777777" w:rsidR="00175704" w:rsidRPr="0093487D" w:rsidRDefault="00175704" w:rsidP="00175704">
      <w:pPr>
        <w:pStyle w:val="CM55"/>
        <w:spacing w:after="295" w:line="311" w:lineRule="atLeast"/>
        <w:rPr>
          <w:rFonts w:ascii="Times New Roman" w:hAnsi="Times New Roman" w:cs="Times New Roman"/>
        </w:rPr>
      </w:pPr>
      <w:r w:rsidRPr="0093487D">
        <w:rPr>
          <w:rFonts w:ascii="Times New Roman" w:hAnsi="Times New Roman" w:cs="Times New Roman"/>
        </w:rPr>
        <w:t>When the frequency is outside the Governor Dead-Band and above 60Hz:</w:t>
      </w:r>
    </w:p>
    <w:p w14:paraId="78ECBFCA" w14:textId="77777777" w:rsidR="00175704" w:rsidRPr="00A147B4" w:rsidRDefault="00175704" w:rsidP="00175704">
      <w:pPr>
        <w:pStyle w:val="CM55"/>
        <w:spacing w:after="295" w:line="311" w:lineRule="atLeast"/>
      </w:pPr>
      <w:r w:rsidRPr="002D71BB">
        <w:rPr>
          <w:position w:val="-30"/>
        </w:rPr>
        <w:object w:dxaOrig="7320" w:dyaOrig="720" w14:anchorId="4627A4B0">
          <v:shape id="_x0000_i1034" type="#_x0000_t75" style="width:366pt;height:36pt" o:ole="" filled="t" fillcolor="yellow">
            <v:fill r:id="rId12" o:title="" recolor="t" type="pattern"/>
            <v:imagedata r:id="rId40" o:title=""/>
          </v:shape>
          <o:OLEObject Type="Embed" ProgID="Equation.3" ShapeID="_x0000_i1034" DrawAspect="Content" ObjectID="_1783175751" r:id="rId41"/>
        </w:object>
      </w:r>
    </w:p>
    <w:p w14:paraId="2D86A12B" w14:textId="77777777" w:rsidR="00175704" w:rsidRPr="0093487D" w:rsidRDefault="00175704" w:rsidP="00175704">
      <w:pPr>
        <w:pStyle w:val="CM56"/>
        <w:spacing w:after="220"/>
        <w:rPr>
          <w:rFonts w:ascii="Times New Roman" w:hAnsi="Times New Roman" w:cs="Times New Roman"/>
        </w:rPr>
      </w:pPr>
      <w:r w:rsidRPr="0093487D">
        <w:rPr>
          <w:rFonts w:ascii="Times New Roman" w:hAnsi="Times New Roman" w:cs="Times New Roman"/>
        </w:rPr>
        <w:t xml:space="preserve">When the frequency is outside the Governor Dead-Band and below 60Hz: </w:t>
      </w:r>
    </w:p>
    <w:p w14:paraId="20E1C0F8" w14:textId="77777777" w:rsidR="00175704" w:rsidRPr="00FF732B" w:rsidRDefault="00175704" w:rsidP="00175704">
      <w:pPr>
        <w:pStyle w:val="Default"/>
        <w:ind w:firstLine="720"/>
      </w:pPr>
      <w:r>
        <w:tab/>
      </w:r>
      <w:r w:rsidRPr="00BC2EBE">
        <w:rPr>
          <w:rFonts w:ascii="Cambria" w:hAnsi="Cambria" w:cs="Cambria"/>
          <w:position w:val="-30"/>
          <w:sz w:val="22"/>
          <w:szCs w:val="22"/>
        </w:rPr>
        <w:object w:dxaOrig="7580" w:dyaOrig="720" w14:anchorId="79E5D365">
          <v:shape id="_x0000_i1035" type="#_x0000_t75" style="width:379.2pt;height:36pt" o:ole="" filled="t" fillcolor="yellow">
            <v:fill r:id="rId42" o:title="" recolor="t" type="pattern"/>
            <v:imagedata r:id="rId43" o:title=""/>
          </v:shape>
          <o:OLEObject Type="Embed" ProgID="Equation.3" ShapeID="_x0000_i1035" DrawAspect="Content" ObjectID="_1783175752" r:id="rId44"/>
        </w:object>
      </w:r>
    </w:p>
    <w:p w14:paraId="0FB4B57A" w14:textId="77777777" w:rsidR="00175704" w:rsidRPr="005A3B8D" w:rsidRDefault="00175704" w:rsidP="00175704">
      <w:pPr>
        <w:widowControl w:val="0"/>
        <w:autoSpaceDE w:val="0"/>
        <w:autoSpaceDN w:val="0"/>
        <w:adjustRightInd w:val="0"/>
        <w:spacing w:line="308" w:lineRule="atLeast"/>
        <w:rPr>
          <w:rFonts w:ascii="Calibri" w:hAnsi="Calibri" w:cs="Calibri"/>
          <w:sz w:val="22"/>
          <w:szCs w:val="22"/>
        </w:rPr>
      </w:pPr>
    </w:p>
    <w:p w14:paraId="22A2B275" w14:textId="77777777" w:rsidR="00175704" w:rsidRPr="005A3B8D" w:rsidRDefault="00175704" w:rsidP="00175704">
      <w:pPr>
        <w:widowControl w:val="0"/>
        <w:autoSpaceDE w:val="0"/>
        <w:autoSpaceDN w:val="0"/>
        <w:adjustRightInd w:val="0"/>
        <w:rPr>
          <w:rFonts w:ascii="Arial" w:hAnsi="Arial" w:cs="Arial"/>
          <w:sz w:val="23"/>
          <w:szCs w:val="23"/>
        </w:rPr>
      </w:pPr>
    </w:p>
    <w:p w14:paraId="56A501A1" w14:textId="77777777" w:rsidR="00175704" w:rsidRPr="005A3B8D" w:rsidRDefault="00175704" w:rsidP="00175704">
      <w:pPr>
        <w:widowControl w:val="0"/>
        <w:autoSpaceDE w:val="0"/>
        <w:autoSpaceDN w:val="0"/>
        <w:adjustRightInd w:val="0"/>
        <w:spacing w:after="320"/>
      </w:pPr>
      <w:r w:rsidRPr="005A3B8D">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A3B8D">
        <w:rPr>
          <w:rFonts w:ascii="Cambria Math" w:hAnsi="Cambria Math" w:cs="Cambria Math"/>
        </w:rPr>
        <w:t>‐</w:t>
      </w:r>
      <w:r w:rsidRPr="005A3B8D">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Protocol Section 6.5.5.2</w:t>
      </w:r>
      <w:r>
        <w:t>, Operational Data Requirements</w:t>
      </w:r>
      <w:r w:rsidRPr="005A3B8D">
        <w:t>.</w:t>
      </w:r>
    </w:p>
    <w:p w14:paraId="133C5023"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Combustion Turbines and Combined Cycle Facilities </w:t>
      </w:r>
    </w:p>
    <w:p w14:paraId="0BDB0F9B" w14:textId="77777777" w:rsidR="00175704" w:rsidRPr="005A3B8D" w:rsidRDefault="00175704" w:rsidP="00175704">
      <w:pPr>
        <w:widowControl w:val="0"/>
        <w:autoSpaceDE w:val="0"/>
        <w:autoSpaceDN w:val="0"/>
        <w:adjustRightInd w:val="0"/>
        <w:rPr>
          <w:rFonts w:ascii="Arial" w:hAnsi="Arial" w:cs="Arial"/>
          <w:color w:val="000000"/>
        </w:rPr>
      </w:pPr>
    </w:p>
    <w:p w14:paraId="6DF26C52" w14:textId="64F34740" w:rsidR="00175704" w:rsidRPr="005A3B8D" w:rsidRDefault="009E545B" w:rsidP="00175704">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00EBB345" wp14:editId="7A2B29E6">
            <wp:extent cx="4610100" cy="2514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610100" cy="251460"/>
                    </a:xfrm>
                    <a:prstGeom prst="rect">
                      <a:avLst/>
                    </a:prstGeom>
                    <a:noFill/>
                    <a:ln>
                      <a:noFill/>
                    </a:ln>
                  </pic:spPr>
                </pic:pic>
              </a:graphicData>
            </a:graphic>
          </wp:inline>
        </w:drawing>
      </w:r>
    </w:p>
    <w:p w14:paraId="08327CC7" w14:textId="77777777" w:rsidR="00175704" w:rsidRPr="005A3B8D" w:rsidRDefault="00175704" w:rsidP="00175704">
      <w:pPr>
        <w:autoSpaceDE w:val="0"/>
        <w:autoSpaceDN w:val="0"/>
        <w:adjustRightInd w:val="0"/>
        <w:ind w:firstLine="360"/>
        <w:rPr>
          <w:rFonts w:ascii="Arial" w:hAnsi="Arial" w:cs="Arial"/>
        </w:rPr>
      </w:pPr>
    </w:p>
    <w:p w14:paraId="13E9A2DB" w14:textId="77777777" w:rsidR="00175704" w:rsidRPr="005A3B8D" w:rsidRDefault="00175704" w:rsidP="00175704">
      <w:pPr>
        <w:widowControl w:val="0"/>
        <w:autoSpaceDE w:val="0"/>
        <w:autoSpaceDN w:val="0"/>
        <w:adjustRightInd w:val="0"/>
        <w:spacing w:after="320"/>
      </w:pPr>
      <w:r w:rsidRPr="005A3B8D">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51966C2" w14:textId="77777777" w:rsidR="00175704" w:rsidRPr="005A3B8D" w:rsidRDefault="00175704" w:rsidP="00175704">
      <w:pPr>
        <w:widowControl w:val="0"/>
        <w:autoSpaceDE w:val="0"/>
        <w:autoSpaceDN w:val="0"/>
        <w:adjustRightInd w:val="0"/>
        <w:rPr>
          <w:rFonts w:ascii="Arial" w:hAnsi="Arial" w:cs="Arial"/>
          <w:b/>
          <w:bCs/>
          <w:sz w:val="22"/>
          <w:szCs w:val="22"/>
        </w:rPr>
      </w:pPr>
    </w:p>
    <w:p w14:paraId="3A87C09F" w14:textId="77777777" w:rsidR="00175704" w:rsidRPr="00E723BF" w:rsidRDefault="00175704" w:rsidP="00175704">
      <w:pPr>
        <w:widowControl w:val="0"/>
        <w:autoSpaceDE w:val="0"/>
        <w:autoSpaceDN w:val="0"/>
        <w:adjustRightInd w:val="0"/>
        <w:rPr>
          <w:b/>
          <w:bCs/>
        </w:rPr>
      </w:pPr>
      <w:r w:rsidRPr="00E723BF">
        <w:rPr>
          <w:b/>
          <w:bCs/>
        </w:rPr>
        <w:lastRenderedPageBreak/>
        <w:t>ESPFR</w:t>
      </w:r>
      <w:r w:rsidRPr="00E723BF">
        <w:rPr>
          <w:b/>
          <w:bCs/>
          <w:vertAlign w:val="subscript"/>
        </w:rPr>
        <w:t xml:space="preserve">final </w:t>
      </w:r>
      <w:r w:rsidRPr="00E723BF">
        <w:rPr>
          <w:b/>
          <w:bCs/>
        </w:rPr>
        <w:t xml:space="preserve">for Steam Turbine </w:t>
      </w:r>
    </w:p>
    <w:p w14:paraId="04F56AAF" w14:textId="77777777" w:rsidR="00175704" w:rsidRPr="005A3B8D" w:rsidRDefault="00175704" w:rsidP="00175704">
      <w:pPr>
        <w:widowControl w:val="0"/>
        <w:autoSpaceDE w:val="0"/>
        <w:autoSpaceDN w:val="0"/>
        <w:adjustRightInd w:val="0"/>
        <w:rPr>
          <w:rFonts w:ascii="Cambria" w:hAnsi="Cambria" w:cs="Cambria"/>
          <w:b/>
          <w:bCs/>
          <w:sz w:val="22"/>
          <w:szCs w:val="22"/>
        </w:rPr>
      </w:pPr>
    </w:p>
    <w:p w14:paraId="560A63A9" w14:textId="37E3BFC7" w:rsidR="00175704" w:rsidRPr="005A3B8D" w:rsidRDefault="009E545B" w:rsidP="00175704">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6D490EFE" wp14:editId="48171093">
            <wp:extent cx="4899660" cy="4267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899660" cy="426720"/>
                    </a:xfrm>
                    <a:prstGeom prst="rect">
                      <a:avLst/>
                    </a:prstGeom>
                    <a:noFill/>
                    <a:ln>
                      <a:noFill/>
                    </a:ln>
                  </pic:spPr>
                </pic:pic>
              </a:graphicData>
            </a:graphic>
          </wp:inline>
        </w:drawing>
      </w:r>
    </w:p>
    <w:p w14:paraId="679E2B0D" w14:textId="77777777" w:rsidR="00175704" w:rsidRPr="005A3B8D" w:rsidRDefault="00175704" w:rsidP="00175704">
      <w:pPr>
        <w:widowControl w:val="0"/>
        <w:autoSpaceDE w:val="0"/>
        <w:autoSpaceDN w:val="0"/>
        <w:adjustRightInd w:val="0"/>
        <w:rPr>
          <w:rFonts w:ascii="Cambria" w:hAnsi="Cambria" w:cs="Cambria"/>
          <w:sz w:val="22"/>
          <w:szCs w:val="22"/>
        </w:rPr>
      </w:pPr>
    </w:p>
    <w:p w14:paraId="39E677B3" w14:textId="77777777" w:rsidR="00175704" w:rsidRPr="00E723BF" w:rsidRDefault="00175704" w:rsidP="00175704">
      <w:pPr>
        <w:widowControl w:val="0"/>
        <w:autoSpaceDE w:val="0"/>
        <w:autoSpaceDN w:val="0"/>
        <w:adjustRightInd w:val="0"/>
        <w:spacing w:after="220"/>
      </w:pPr>
      <w:r w:rsidRPr="00E723BF">
        <w:t xml:space="preserve">where: </w:t>
      </w:r>
    </w:p>
    <w:p w14:paraId="598AF008" w14:textId="037EF07B" w:rsidR="00175704" w:rsidRPr="005A3B8D" w:rsidRDefault="009E545B" w:rsidP="00175704">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26D11791" wp14:editId="7BA852D7">
            <wp:extent cx="6385560" cy="4419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85560" cy="441960"/>
                    </a:xfrm>
                    <a:prstGeom prst="rect">
                      <a:avLst/>
                    </a:prstGeom>
                    <a:noFill/>
                    <a:ln>
                      <a:noFill/>
                    </a:ln>
                  </pic:spPr>
                </pic:pic>
              </a:graphicData>
            </a:graphic>
          </wp:inline>
        </w:drawing>
      </w:r>
    </w:p>
    <w:p w14:paraId="42275339" w14:textId="77777777" w:rsidR="00175704" w:rsidRPr="005A3B8D" w:rsidRDefault="00175704" w:rsidP="00175704">
      <w:pPr>
        <w:widowControl w:val="0"/>
        <w:autoSpaceDE w:val="0"/>
        <w:autoSpaceDN w:val="0"/>
        <w:adjustRightInd w:val="0"/>
        <w:rPr>
          <w:rFonts w:ascii="Arial" w:hAnsi="Arial" w:cs="Arial"/>
          <w:color w:val="000000"/>
        </w:rPr>
      </w:pPr>
    </w:p>
    <w:p w14:paraId="79B09642" w14:textId="77777777" w:rsidR="00175704" w:rsidRPr="00E723BF" w:rsidRDefault="00175704" w:rsidP="00175704">
      <w:pPr>
        <w:widowControl w:val="0"/>
        <w:autoSpaceDE w:val="0"/>
        <w:autoSpaceDN w:val="0"/>
        <w:adjustRightInd w:val="0"/>
      </w:pPr>
      <w:r w:rsidRPr="00E723BF">
        <w:t xml:space="preserve">where: </w:t>
      </w:r>
    </w:p>
    <w:p w14:paraId="0681590B" w14:textId="77777777" w:rsidR="00175704" w:rsidRPr="005A3B8D" w:rsidRDefault="00175704" w:rsidP="00175704">
      <w:pPr>
        <w:widowControl w:val="0"/>
        <w:autoSpaceDE w:val="0"/>
        <w:autoSpaceDN w:val="0"/>
        <w:adjustRightInd w:val="0"/>
        <w:spacing w:after="295"/>
        <w:ind w:left="720"/>
        <w:rPr>
          <w:rFonts w:ascii="Arial" w:hAnsi="Arial" w:cs="Arial"/>
          <w:noProof/>
        </w:rPr>
      </w:pPr>
    </w:p>
    <w:p w14:paraId="2B41A03D" w14:textId="4B38A82D" w:rsidR="00175704" w:rsidRPr="005A3B8D" w:rsidRDefault="009E545B" w:rsidP="00175704">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3E81ED44" wp14:editId="3B83D2BE">
            <wp:extent cx="3230880" cy="1242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0FAD0234" w14:textId="77777777" w:rsidR="00175704" w:rsidRPr="005A3B8D" w:rsidRDefault="00175704" w:rsidP="00175704">
      <w:pPr>
        <w:widowControl w:val="0"/>
        <w:autoSpaceDE w:val="0"/>
        <w:autoSpaceDN w:val="0"/>
        <w:adjustRightInd w:val="0"/>
        <w:ind w:left="720"/>
        <w:rPr>
          <w:rFonts w:ascii="Arial" w:hAnsi="Arial" w:cs="Arial"/>
          <w:i/>
          <w:iCs/>
          <w:sz w:val="23"/>
          <w:szCs w:val="23"/>
        </w:rPr>
      </w:pPr>
    </w:p>
    <w:p w14:paraId="7B3A47A6" w14:textId="77777777" w:rsidR="00175704" w:rsidRPr="005A3B8D" w:rsidRDefault="00175704" w:rsidP="00175704">
      <w:pPr>
        <w:widowControl w:val="0"/>
        <w:autoSpaceDE w:val="0"/>
        <w:autoSpaceDN w:val="0"/>
        <w:adjustRightInd w:val="0"/>
        <w:ind w:left="720"/>
        <w:rPr>
          <w:rFonts w:ascii="Arial" w:hAnsi="Arial" w:cs="Arial"/>
          <w:sz w:val="14"/>
          <w:szCs w:val="14"/>
        </w:rPr>
      </w:pPr>
      <w:r w:rsidRPr="005A3B8D">
        <w:rPr>
          <w:i/>
          <w:iCs/>
        </w:rPr>
        <w:t xml:space="preserve">Throttle </w:t>
      </w:r>
      <w:r w:rsidRPr="005A3B8D">
        <w:t>Pressur</w:t>
      </w:r>
      <w:r w:rsidRPr="005A3B8D">
        <w:rPr>
          <w:i/>
          <w:iCs/>
        </w:rPr>
        <w:t xml:space="preserve">e = </w:t>
      </w:r>
      <w:r w:rsidRPr="005A3B8D">
        <w:t>Interpolatio</w:t>
      </w:r>
      <w:r w:rsidRPr="005A3B8D">
        <w:rPr>
          <w:i/>
          <w:iCs/>
        </w:rPr>
        <w:t xml:space="preserve">n </w:t>
      </w:r>
      <w:r w:rsidRPr="005A3B8D">
        <w:t>o</w:t>
      </w:r>
      <w:r w:rsidRPr="005A3B8D">
        <w:rPr>
          <w:i/>
          <w:iCs/>
        </w:rPr>
        <w:t xml:space="preserve">f </w:t>
      </w:r>
      <w:r w:rsidRPr="005A3B8D">
        <w:t>Pressur</w:t>
      </w:r>
      <w:r w:rsidRPr="005A3B8D">
        <w:rPr>
          <w:i/>
          <w:iCs/>
        </w:rPr>
        <w:t xml:space="preserve">e </w:t>
      </w:r>
      <w:r w:rsidRPr="005A3B8D">
        <w:t>curv</w:t>
      </w:r>
      <w:r w:rsidRPr="005A3B8D">
        <w:rPr>
          <w:i/>
          <w:iCs/>
        </w:rPr>
        <w:t xml:space="preserve">e </w:t>
      </w:r>
      <w:r w:rsidRPr="005A3B8D">
        <w:t>a</w:t>
      </w:r>
      <w:r w:rsidRPr="005A3B8D">
        <w:rPr>
          <w:i/>
          <w:iCs/>
        </w:rPr>
        <w:t xml:space="preserve">t </w:t>
      </w:r>
      <w:r w:rsidRPr="005A3B8D">
        <w:t>MW</w:t>
      </w:r>
      <w:r w:rsidRPr="005A3B8D">
        <w:rPr>
          <w:rFonts w:ascii="Arial" w:hAnsi="Arial" w:cs="Arial"/>
          <w:i/>
          <w:iCs/>
          <w:sz w:val="14"/>
          <w:szCs w:val="14"/>
        </w:rPr>
        <w:t>pre</w:t>
      </w:r>
      <w:r w:rsidRPr="005A3B8D">
        <w:rPr>
          <w:rFonts w:ascii="Cambria Math" w:hAnsi="Cambria Math" w:cs="Cambria Math"/>
          <w:i/>
          <w:iCs/>
          <w:sz w:val="14"/>
          <w:szCs w:val="14"/>
        </w:rPr>
        <w:t>‐</w:t>
      </w:r>
      <w:r w:rsidRPr="005A3B8D">
        <w:rPr>
          <w:rFonts w:ascii="Arial" w:hAnsi="Arial" w:cs="Arial"/>
          <w:i/>
          <w:iCs/>
          <w:sz w:val="14"/>
          <w:szCs w:val="14"/>
        </w:rPr>
        <w:t xml:space="preserve">perturbation </w:t>
      </w:r>
    </w:p>
    <w:p w14:paraId="05DBA571" w14:textId="77777777" w:rsidR="00175704" w:rsidRPr="005A3B8D" w:rsidRDefault="00175704" w:rsidP="00175704">
      <w:pPr>
        <w:widowControl w:val="0"/>
        <w:autoSpaceDE w:val="0"/>
        <w:autoSpaceDN w:val="0"/>
        <w:adjustRightInd w:val="0"/>
        <w:spacing w:line="308" w:lineRule="atLeast"/>
        <w:rPr>
          <w:rFonts w:ascii="Arial" w:hAnsi="Arial" w:cs="Arial"/>
          <w:sz w:val="22"/>
          <w:szCs w:val="22"/>
        </w:rPr>
      </w:pPr>
    </w:p>
    <w:p w14:paraId="56669686" w14:textId="77777777" w:rsidR="00175704" w:rsidRDefault="00175704" w:rsidP="00175704">
      <w:pPr>
        <w:widowControl w:val="0"/>
        <w:autoSpaceDE w:val="0"/>
        <w:autoSpaceDN w:val="0"/>
        <w:adjustRightInd w:val="0"/>
        <w:spacing w:line="308" w:lineRule="atLeast"/>
        <w:rPr>
          <w:b/>
          <w:bCs/>
        </w:rPr>
      </w:pPr>
      <w:r w:rsidRPr="00E723BF">
        <w:rPr>
          <w:b/>
          <w:bCs/>
        </w:rPr>
        <w:t>ESPFRfinal for Other Generating Units/Generating Facilities</w:t>
      </w:r>
      <w:r>
        <w:rPr>
          <w:b/>
          <w:bCs/>
        </w:rPr>
        <w:t xml:space="preserve"> and Energy Storage Resources</w:t>
      </w:r>
      <w:r w:rsidRPr="00E723BF">
        <w:rPr>
          <w:b/>
          <w:bCs/>
        </w:rPr>
        <w:t xml:space="preserve"> </w:t>
      </w:r>
    </w:p>
    <w:p w14:paraId="38A96E8B" w14:textId="77777777" w:rsidR="00175704" w:rsidRPr="00E723BF" w:rsidRDefault="00175704" w:rsidP="00175704">
      <w:pPr>
        <w:widowControl w:val="0"/>
        <w:autoSpaceDE w:val="0"/>
        <w:autoSpaceDN w:val="0"/>
        <w:adjustRightInd w:val="0"/>
        <w:spacing w:line="308" w:lineRule="atLeast"/>
      </w:pPr>
    </w:p>
    <w:p w14:paraId="5702987F" w14:textId="3899EF8F" w:rsidR="00175704" w:rsidRDefault="00175704" w:rsidP="00175704">
      <w:pPr>
        <w:widowControl w:val="0"/>
        <w:autoSpaceDE w:val="0"/>
        <w:autoSpaceDN w:val="0"/>
        <w:adjustRightInd w:val="0"/>
        <w:spacing w:line="311" w:lineRule="atLeast"/>
        <w:ind w:left="720"/>
        <w:rPr>
          <w:rFonts w:ascii="Arial" w:hAnsi="Arial" w:cs="Arial"/>
        </w:rPr>
      </w:pPr>
      <w:r w:rsidRPr="005A3B8D">
        <w:rPr>
          <w:rFonts w:ascii="Arial" w:hAnsi="Arial" w:cs="Arial"/>
        </w:rPr>
        <w:t xml:space="preserve">   </w:t>
      </w:r>
      <w:r w:rsidR="009E545B">
        <w:rPr>
          <w:rFonts w:ascii="Arial" w:hAnsi="Arial" w:cs="Arial"/>
          <w:noProof/>
          <w:position w:val="-14"/>
        </w:rPr>
        <w:drawing>
          <wp:inline distT="0" distB="0" distL="0" distR="0" wp14:anchorId="19783082" wp14:editId="00AE4501">
            <wp:extent cx="1744980" cy="2514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44980" cy="251460"/>
                    </a:xfrm>
                    <a:prstGeom prst="rect">
                      <a:avLst/>
                    </a:prstGeom>
                    <a:noFill/>
                    <a:ln>
                      <a:noFill/>
                    </a:ln>
                  </pic:spPr>
                </pic:pic>
              </a:graphicData>
            </a:graphic>
          </wp:inline>
        </w:drawing>
      </w:r>
    </w:p>
    <w:p w14:paraId="19A11D5A" w14:textId="77777777" w:rsidR="00175704" w:rsidRPr="005A3B8D" w:rsidRDefault="00175704" w:rsidP="00175704">
      <w:pPr>
        <w:widowControl w:val="0"/>
        <w:autoSpaceDE w:val="0"/>
        <w:autoSpaceDN w:val="0"/>
        <w:adjustRightInd w:val="0"/>
        <w:spacing w:line="311" w:lineRule="atLeast"/>
        <w:ind w:left="720"/>
        <w:rPr>
          <w:rFonts w:ascii="Arial" w:hAnsi="Arial" w:cs="Arial"/>
        </w:rPr>
      </w:pPr>
    </w:p>
    <w:p w14:paraId="54EFB7AC" w14:textId="77777777" w:rsidR="00175704" w:rsidRPr="005A3B8D" w:rsidRDefault="00175704" w:rsidP="00175704">
      <w:pPr>
        <w:widowControl w:val="0"/>
        <w:autoSpaceDE w:val="0"/>
        <w:autoSpaceDN w:val="0"/>
        <w:adjustRightInd w:val="0"/>
        <w:ind w:left="720"/>
      </w:pPr>
      <w:r w:rsidRPr="005A3B8D">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0B66213F" w14:textId="77777777" w:rsidR="00175704" w:rsidRPr="005A3B8D" w:rsidRDefault="00175704" w:rsidP="00175704">
      <w:pPr>
        <w:widowControl w:val="0"/>
        <w:autoSpaceDE w:val="0"/>
        <w:autoSpaceDN w:val="0"/>
        <w:adjustRightInd w:val="0"/>
        <w:ind w:left="720"/>
        <w:rPr>
          <w:rFonts w:ascii="Arial" w:hAnsi="Arial" w:cs="Arial"/>
          <w:sz w:val="22"/>
          <w:szCs w:val="22"/>
        </w:rPr>
      </w:pPr>
    </w:p>
    <w:p w14:paraId="6816269B" w14:textId="77777777" w:rsidR="00175704" w:rsidRDefault="00175704" w:rsidP="00175704">
      <w:pPr>
        <w:widowControl w:val="0"/>
        <w:autoSpaceDE w:val="0"/>
        <w:autoSpaceDN w:val="0"/>
        <w:adjustRightInd w:val="0"/>
        <w:rPr>
          <w:rFonts w:ascii="Arial" w:hAnsi="Arial" w:cs="Arial"/>
          <w:sz w:val="22"/>
          <w:szCs w:val="22"/>
        </w:rPr>
      </w:pPr>
    </w:p>
    <w:p w14:paraId="34D3F568" w14:textId="77777777" w:rsidR="00175704" w:rsidRDefault="00175704" w:rsidP="00175704">
      <w:pPr>
        <w:widowControl w:val="0"/>
        <w:autoSpaceDE w:val="0"/>
        <w:autoSpaceDN w:val="0"/>
        <w:adjustRightInd w:val="0"/>
        <w:rPr>
          <w:rFonts w:ascii="Arial" w:hAnsi="Arial" w:cs="Arial"/>
          <w:sz w:val="22"/>
          <w:szCs w:val="22"/>
        </w:rPr>
      </w:pPr>
    </w:p>
    <w:p w14:paraId="427A5C3D" w14:textId="77777777" w:rsidR="00175704" w:rsidRDefault="00175704" w:rsidP="00175704">
      <w:pPr>
        <w:widowControl w:val="0"/>
        <w:autoSpaceDE w:val="0"/>
        <w:autoSpaceDN w:val="0"/>
        <w:adjustRightInd w:val="0"/>
        <w:rPr>
          <w:rFonts w:ascii="Arial" w:hAnsi="Arial" w:cs="Arial"/>
          <w:sz w:val="22"/>
          <w:szCs w:val="22"/>
        </w:rPr>
      </w:pPr>
    </w:p>
    <w:p w14:paraId="6B31789C" w14:textId="77777777" w:rsidR="00175704" w:rsidRDefault="00175704" w:rsidP="00175704">
      <w:pPr>
        <w:widowControl w:val="0"/>
        <w:autoSpaceDE w:val="0"/>
        <w:autoSpaceDN w:val="0"/>
        <w:adjustRightInd w:val="0"/>
        <w:rPr>
          <w:rFonts w:ascii="Arial" w:hAnsi="Arial" w:cs="Arial"/>
          <w:sz w:val="22"/>
          <w:szCs w:val="22"/>
        </w:rPr>
      </w:pPr>
    </w:p>
    <w:p w14:paraId="63ECDA74" w14:textId="77777777" w:rsidR="00175704" w:rsidRDefault="00175704" w:rsidP="00175704">
      <w:pPr>
        <w:widowControl w:val="0"/>
        <w:autoSpaceDE w:val="0"/>
        <w:autoSpaceDN w:val="0"/>
        <w:adjustRightInd w:val="0"/>
        <w:rPr>
          <w:rFonts w:ascii="Arial" w:hAnsi="Arial" w:cs="Arial"/>
          <w:sz w:val="22"/>
          <w:szCs w:val="22"/>
        </w:rPr>
      </w:pPr>
    </w:p>
    <w:p w14:paraId="10856FA2" w14:textId="77777777" w:rsidR="00175704" w:rsidRPr="005A3B8D" w:rsidRDefault="00175704" w:rsidP="00175704">
      <w:pPr>
        <w:widowControl w:val="0"/>
        <w:autoSpaceDE w:val="0"/>
        <w:autoSpaceDN w:val="0"/>
        <w:adjustRightInd w:val="0"/>
        <w:rPr>
          <w:rFonts w:ascii="Arial" w:hAnsi="Arial" w:cs="Arial"/>
          <w:sz w:val="22"/>
          <w:szCs w:val="22"/>
        </w:rPr>
      </w:pPr>
    </w:p>
    <w:p w14:paraId="6A184502" w14:textId="77777777" w:rsidR="00175704" w:rsidRPr="005A3B8D" w:rsidRDefault="00175704" w:rsidP="00175704">
      <w:pPr>
        <w:keepNext/>
        <w:spacing w:before="240" w:after="60"/>
        <w:jc w:val="center"/>
        <w:outlineLvl w:val="0"/>
        <w:rPr>
          <w:b/>
          <w:bCs/>
          <w:caps/>
          <w:kern w:val="32"/>
          <w:sz w:val="28"/>
          <w:szCs w:val="28"/>
          <w:lang w:val="x-none" w:eastAsia="x-none"/>
        </w:rPr>
      </w:pPr>
      <w:bookmarkStart w:id="42" w:name="_Hlk121226430"/>
      <w:bookmarkEnd w:id="40"/>
      <w:r w:rsidRPr="005A3B8D">
        <w:rPr>
          <w:b/>
          <w:bCs/>
          <w:caps/>
          <w:kern w:val="32"/>
          <w:sz w:val="28"/>
          <w:szCs w:val="28"/>
          <w:lang w:val="x-none" w:eastAsia="x-none"/>
        </w:rPr>
        <w:t>Limits on calculation of PFR Performance (Initial &amp;</w:t>
      </w:r>
      <w:r>
        <w:rPr>
          <w:b/>
          <w:bCs/>
          <w:caps/>
          <w:kern w:val="32"/>
          <w:sz w:val="28"/>
          <w:szCs w:val="28"/>
          <w:lang w:eastAsia="x-none"/>
        </w:rPr>
        <w:t xml:space="preserve"> </w:t>
      </w:r>
      <w:r w:rsidRPr="005A3B8D">
        <w:rPr>
          <w:b/>
          <w:bCs/>
          <w:caps/>
          <w:kern w:val="32"/>
          <w:sz w:val="28"/>
          <w:szCs w:val="28"/>
          <w:lang w:val="x-none" w:eastAsia="x-none"/>
        </w:rPr>
        <w:t>Sustained)</w:t>
      </w:r>
    </w:p>
    <w:p w14:paraId="401C4F8B" w14:textId="77777777" w:rsidR="00175704" w:rsidRPr="005A3B8D" w:rsidRDefault="00175704" w:rsidP="00175704">
      <w:pPr>
        <w:ind w:left="720"/>
        <w:contextualSpacing/>
        <w:jc w:val="both"/>
        <w:rPr>
          <w:rFonts w:ascii="Arial" w:hAnsi="Arial" w:cs="Arial"/>
          <w:sz w:val="22"/>
          <w:szCs w:val="22"/>
        </w:rPr>
      </w:pPr>
    </w:p>
    <w:p w14:paraId="19245DF7" w14:textId="77777777" w:rsidR="00175704" w:rsidRPr="005A3B8D" w:rsidRDefault="00175704" w:rsidP="00175704">
      <w:pPr>
        <w:contextualSpacing/>
        <w:jc w:val="both"/>
      </w:pPr>
      <w:r w:rsidRPr="005A3B8D">
        <w:t>For frequency deviations below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&lt; 60) </w:t>
      </w:r>
    </w:p>
    <w:p w14:paraId="233597BC" w14:textId="77777777" w:rsidR="00175704" w:rsidRPr="005A3B8D" w:rsidRDefault="00175704" w:rsidP="00175704">
      <w:pPr>
        <w:contextualSpacing/>
        <w:jc w:val="both"/>
        <w:rPr>
          <w:rFonts w:ascii="Arial" w:hAnsi="Arial" w:cs="Arial"/>
          <w:sz w:val="22"/>
          <w:szCs w:val="22"/>
        </w:rPr>
      </w:pPr>
      <w:r w:rsidRPr="005A3B8D">
        <w:t>If for a generating unit/generating facility</w:t>
      </w:r>
      <w:r w:rsidRPr="005A3B8D">
        <w:rPr>
          <w:rFonts w:ascii="Arial" w:hAnsi="Arial" w:cs="Arial"/>
          <w:sz w:val="22"/>
          <w:szCs w:val="22"/>
        </w:rPr>
        <w:t xml:space="preserve"> </w:t>
      </w:r>
    </w:p>
    <w:p w14:paraId="5A0ADA51" w14:textId="77777777" w:rsidR="00175704" w:rsidRPr="005A3B8D" w:rsidRDefault="00175704" w:rsidP="00175704">
      <w:pPr>
        <w:ind w:left="1080"/>
        <w:contextualSpacing/>
        <w:jc w:val="both"/>
        <w:rPr>
          <w:rFonts w:ascii="Arial" w:hAnsi="Arial" w:cs="Arial"/>
          <w:sz w:val="22"/>
          <w:szCs w:val="22"/>
        </w:rPr>
      </w:pPr>
    </w:p>
    <w:p w14:paraId="6D663927" w14:textId="64378F78" w:rsidR="00175704" w:rsidRPr="005A3B8D" w:rsidRDefault="003100CE"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175704" w:rsidRPr="005A3B8D">
        <w:rPr>
          <w:rFonts w:ascii="Arial" w:hAnsi="Arial" w:cs="Arial"/>
          <w:sz w:val="22"/>
          <w:szCs w:val="22"/>
        </w:rPr>
        <w:t xml:space="preserve"> </w:t>
      </w:r>
    </w:p>
    <w:p w14:paraId="05AB844F" w14:textId="77777777" w:rsidR="00175704" w:rsidRPr="005A3B8D" w:rsidRDefault="00175704" w:rsidP="00175704">
      <w:pPr>
        <w:ind w:left="3960"/>
        <w:contextualSpacing/>
        <w:jc w:val="both"/>
        <w:rPr>
          <w:rFonts w:ascii="Calibri" w:hAnsi="Calibri"/>
          <w:sz w:val="22"/>
          <w:szCs w:val="20"/>
        </w:rPr>
      </w:pPr>
    </w:p>
    <w:p w14:paraId="1FFF76FC" w14:textId="77777777" w:rsidR="00175704" w:rsidRPr="005A3B8D" w:rsidRDefault="00175704" w:rsidP="00175704">
      <w:pPr>
        <w:contextualSpacing/>
        <w:jc w:val="both"/>
      </w:pPr>
      <w:r w:rsidRPr="005A3B8D">
        <w:t xml:space="preserve">Then Primary Frequency Response is not evaluated for this </w:t>
      </w:r>
      <w:r>
        <w:t>Frequency Measurable Event (</w:t>
      </w:r>
      <w:r w:rsidRPr="005A3B8D">
        <w:t>FME</w:t>
      </w:r>
      <w:r>
        <w:t>)</w:t>
      </w:r>
      <w:r w:rsidRPr="005A3B8D">
        <w:t xml:space="preserve">.  </w:t>
      </w:r>
    </w:p>
    <w:p w14:paraId="26846270" w14:textId="77777777" w:rsidR="00175704" w:rsidRPr="005A3B8D" w:rsidRDefault="00175704" w:rsidP="00175704">
      <w:pPr>
        <w:contextualSpacing/>
        <w:jc w:val="both"/>
      </w:pPr>
      <w:r w:rsidRPr="005A3B8D">
        <w:t>For frequency deviations above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&gt; 60) </w:t>
      </w:r>
    </w:p>
    <w:p w14:paraId="3FC121B4" w14:textId="77777777" w:rsidR="00175704" w:rsidRPr="005A3B8D" w:rsidRDefault="00175704" w:rsidP="00175704">
      <w:pPr>
        <w:contextualSpacing/>
        <w:jc w:val="both"/>
        <w:rPr>
          <w:rFonts w:ascii="Arial" w:hAnsi="Arial" w:cs="Arial"/>
          <w:sz w:val="22"/>
          <w:szCs w:val="22"/>
        </w:rPr>
      </w:pPr>
      <w:r w:rsidRPr="005A3B8D">
        <w:t xml:space="preserve">If for a generating unit/generating facility </w:t>
      </w:r>
    </w:p>
    <w:p w14:paraId="6F36C703" w14:textId="77777777" w:rsidR="00175704" w:rsidRPr="005A3B8D" w:rsidRDefault="00175704" w:rsidP="00175704">
      <w:pPr>
        <w:ind w:left="1080"/>
        <w:contextualSpacing/>
        <w:jc w:val="both"/>
        <w:rPr>
          <w:rFonts w:ascii="Arial" w:hAnsi="Arial" w:cs="Arial"/>
          <w:sz w:val="22"/>
          <w:szCs w:val="22"/>
        </w:rPr>
      </w:pPr>
    </w:p>
    <w:p w14:paraId="237DA904" w14:textId="1F031740" w:rsidR="00175704" w:rsidRPr="005A3B8D" w:rsidRDefault="003100CE"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175704" w:rsidRPr="005A3B8D">
        <w:rPr>
          <w:rFonts w:ascii="Arial" w:hAnsi="Arial" w:cs="Arial"/>
          <w:sz w:val="22"/>
          <w:szCs w:val="22"/>
        </w:rPr>
        <w:t xml:space="preserve"> </w:t>
      </w:r>
    </w:p>
    <w:p w14:paraId="26C9B9B9" w14:textId="77777777" w:rsidR="00175704" w:rsidRPr="005A3B8D" w:rsidRDefault="00175704" w:rsidP="00175704">
      <w:pPr>
        <w:autoSpaceDE w:val="0"/>
        <w:autoSpaceDN w:val="0"/>
        <w:adjustRightInd w:val="0"/>
        <w:ind w:left="360" w:firstLine="720"/>
        <w:rPr>
          <w:rFonts w:ascii="MS Shell Dlg 2" w:eastAsia="Calibri" w:hAnsi="MS Shell Dlg 2" w:cs="MS Shell Dlg 2"/>
          <w:sz w:val="17"/>
          <w:szCs w:val="17"/>
        </w:rPr>
      </w:pPr>
    </w:p>
    <w:p w14:paraId="23E6BBAF" w14:textId="77777777" w:rsidR="00175704" w:rsidRPr="005A3B8D" w:rsidRDefault="00175704" w:rsidP="00175704">
      <w:pPr>
        <w:ind w:left="3960"/>
        <w:contextualSpacing/>
        <w:jc w:val="both"/>
        <w:rPr>
          <w:rFonts w:ascii="Calibri" w:hAnsi="Calibri"/>
          <w:sz w:val="22"/>
          <w:szCs w:val="20"/>
        </w:rPr>
      </w:pPr>
    </w:p>
    <w:p w14:paraId="65BAFB5E" w14:textId="77777777" w:rsidR="00175704" w:rsidRDefault="00175704" w:rsidP="00175704">
      <w:pPr>
        <w:contextualSpacing/>
        <w:jc w:val="both"/>
      </w:pPr>
      <w:r w:rsidRPr="005A3B8D">
        <w:t>Then Primary Frequency Response is not evaluated for this FME.</w:t>
      </w:r>
    </w:p>
    <w:p w14:paraId="514A3A56" w14:textId="77777777" w:rsidR="00175704" w:rsidRDefault="00175704" w:rsidP="00175704">
      <w:pPr>
        <w:contextualSpacing/>
        <w:jc w:val="both"/>
      </w:pPr>
    </w:p>
    <w:p w14:paraId="27ACD261" w14:textId="77777777" w:rsidR="00175704" w:rsidRPr="00B501EE" w:rsidRDefault="00175704" w:rsidP="00175704">
      <w:pPr>
        <w:spacing w:after="240"/>
        <w:rPr>
          <w:szCs w:val="20"/>
          <w:lang w:eastAsia="x-none"/>
        </w:rPr>
      </w:pPr>
      <w:r w:rsidRPr="00B501EE">
        <w:rPr>
          <w:szCs w:val="20"/>
          <w:lang w:eastAsia="x-none"/>
        </w:rPr>
        <w:t>For E</w:t>
      </w:r>
      <w:r>
        <w:rPr>
          <w:szCs w:val="20"/>
          <w:lang w:eastAsia="x-none"/>
        </w:rPr>
        <w:t>nergy Storge Resources (E</w:t>
      </w:r>
      <w:r w:rsidRPr="00B501EE">
        <w:rPr>
          <w:szCs w:val="20"/>
          <w:lang w:eastAsia="x-none"/>
        </w:rPr>
        <w:t>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p>
    <w:p w14:paraId="2C0FA49D" w14:textId="77777777" w:rsidR="00175704" w:rsidRPr="005A3B8D" w:rsidRDefault="00175704" w:rsidP="00175704">
      <w:pPr>
        <w:contextualSpacing/>
        <w:jc w:val="both"/>
      </w:pPr>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for high frequency disturbances</w:t>
      </w:r>
      <w:r>
        <w:rPr>
          <w:szCs w:val="20"/>
          <w:lang w:eastAsia="x-none"/>
        </w:rPr>
        <w:t xml:space="preserve"> </w:t>
      </w:r>
      <w:r>
        <w:t>t</w:t>
      </w:r>
      <w:r w:rsidRPr="005A3B8D">
        <w:t>hen Primary Frequency Response is not evaluated for this FME.</w:t>
      </w:r>
    </w:p>
    <w:p w14:paraId="6F2AD88C" w14:textId="77777777" w:rsidR="00175704" w:rsidRPr="005A3B8D" w:rsidRDefault="00175704" w:rsidP="00175704">
      <w:pPr>
        <w:contextualSpacing/>
        <w:jc w:val="both"/>
      </w:pPr>
    </w:p>
    <w:p w14:paraId="59C277EE" w14:textId="77777777" w:rsidR="00175704" w:rsidRPr="005A3B8D" w:rsidRDefault="00175704" w:rsidP="00175704">
      <w:pPr>
        <w:contextualSpacing/>
        <w:jc w:val="both"/>
        <w:rPr>
          <w:rFonts w:ascii="Calibri" w:hAnsi="Calibri"/>
          <w:sz w:val="22"/>
          <w:szCs w:val="20"/>
        </w:rPr>
      </w:pPr>
      <w:r w:rsidRPr="005A3B8D">
        <w:t>When Expected Primary Frequency Response</w:t>
      </w:r>
      <w:r w:rsidRPr="005A3B8D">
        <w:rPr>
          <w:rFonts w:ascii="Calibri" w:hAnsi="Calibri"/>
          <w:sz w:val="22"/>
          <w:szCs w:val="20"/>
          <w:vertAlign w:val="subscript"/>
        </w:rPr>
        <w:t>Final</w:t>
      </w:r>
      <w:r w:rsidRPr="005A3B8D">
        <w:rPr>
          <w:rFonts w:ascii="Calibri" w:hAnsi="Calibri"/>
          <w:sz w:val="22"/>
          <w:szCs w:val="20"/>
        </w:rPr>
        <w:t xml:space="preserve"> </w:t>
      </w:r>
      <w:r w:rsidRPr="005A3B8D">
        <w:t>is greater than operating margin Caps and limits exist for resources operating with adequate reserve margin to be evaluated (greater of 2% of (</w:t>
      </w:r>
      <w:r>
        <w:t>High Sustained Limit (</w:t>
      </w:r>
      <w:r w:rsidRPr="005A3B8D">
        <w:t>HSL</w:t>
      </w:r>
      <w:r>
        <w:t>)</w:t>
      </w:r>
      <w:r w:rsidRPr="005A3B8D">
        <w:t xml:space="preserve"> less PA Capacity) or 5 MW), but with Expected Primary Frequency Response</w:t>
      </w:r>
      <w:r w:rsidRPr="005A3B8D">
        <w:rPr>
          <w:rFonts w:ascii="Calibri" w:hAnsi="Calibri"/>
          <w:sz w:val="22"/>
          <w:szCs w:val="22"/>
          <w:vertAlign w:val="subscript"/>
        </w:rPr>
        <w:t>Final</w:t>
      </w:r>
      <w:r w:rsidRPr="005A3B8D">
        <w:rPr>
          <w:rFonts w:ascii="Calibri" w:hAnsi="Calibri"/>
          <w:sz w:val="22"/>
          <w:szCs w:val="22"/>
        </w:rPr>
        <w:t xml:space="preserve"> </w:t>
      </w:r>
      <w:r w:rsidRPr="005A3B8D">
        <w:t>greater than the actual margin available</w:t>
      </w:r>
      <w:r w:rsidRPr="005A3B8D">
        <w:rPr>
          <w:rFonts w:ascii="Calibri" w:hAnsi="Calibri"/>
          <w:sz w:val="22"/>
          <w:szCs w:val="22"/>
        </w:rPr>
        <w:t>.</w:t>
      </w:r>
    </w:p>
    <w:p w14:paraId="147FD615" w14:textId="77777777" w:rsidR="00175704" w:rsidRPr="005A3B8D" w:rsidRDefault="00175704" w:rsidP="00175704">
      <w:pPr>
        <w:ind w:left="720"/>
        <w:jc w:val="both"/>
        <w:rPr>
          <w:rFonts w:ascii="Calibri" w:hAnsi="Calibri"/>
          <w:sz w:val="22"/>
          <w:szCs w:val="22"/>
        </w:rPr>
      </w:pPr>
    </w:p>
    <w:p w14:paraId="07449755" w14:textId="1F60090E" w:rsidR="00175704" w:rsidRPr="005A3B8D" w:rsidRDefault="00175704" w:rsidP="00175704">
      <w:pPr>
        <w:ind w:left="720" w:hanging="720"/>
        <w:contextualSpacing/>
        <w:jc w:val="both"/>
        <w:rPr>
          <w:rFonts w:ascii="Calibri" w:hAnsi="Calibri"/>
          <w:sz w:val="22"/>
          <w:szCs w:val="22"/>
        </w:rPr>
      </w:pPr>
      <w:r>
        <w:t>(1)</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if all of the following conditions are met:</w:t>
      </w:r>
    </w:p>
    <w:p w14:paraId="6D6E5817" w14:textId="77777777" w:rsidR="00175704" w:rsidRPr="005A3B8D" w:rsidRDefault="00175704" w:rsidP="00175704">
      <w:pPr>
        <w:ind w:left="1800"/>
        <w:contextualSpacing/>
        <w:jc w:val="both"/>
        <w:rPr>
          <w:rFonts w:ascii="Calibri" w:hAnsi="Calibri"/>
          <w:sz w:val="22"/>
          <w:szCs w:val="22"/>
        </w:rPr>
      </w:pPr>
    </w:p>
    <w:p w14:paraId="3D365DBF" w14:textId="6FA9CCBE" w:rsidR="00175704" w:rsidRPr="005A3B8D" w:rsidRDefault="00175704" w:rsidP="00175704">
      <w:pPr>
        <w:ind w:left="1440" w:hanging="720"/>
        <w:contextualSpacing/>
        <w:jc w:val="both"/>
      </w:pPr>
      <w:r>
        <w:t>(a)</w:t>
      </w:r>
      <w:r>
        <w:tab/>
      </w:r>
      <w:r w:rsidRPr="005A3B8D">
        <w:t xml:space="preserve">The generating unit/generating facility’s </w:t>
      </w:r>
      <w:r>
        <w:t xml:space="preserve">or ESR’s </w:t>
      </w:r>
      <w:r w:rsidRPr="005A3B8D">
        <w:t>pre</w:t>
      </w:r>
      <w:r w:rsidRPr="005A3B8D">
        <w:rPr>
          <w:rFonts w:ascii="Cambria Math" w:hAnsi="Cambria Math" w:cs="Cambria Math"/>
        </w:rPr>
        <w:t>‐</w:t>
      </w:r>
      <w:r w:rsidRPr="005A3B8D">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A3B8D">
        <w:rPr>
          <w:rFonts w:ascii="Calibri" w:hAnsi="Calibri"/>
          <w:sz w:val="22"/>
          <w:szCs w:val="22"/>
        </w:rPr>
        <w:t xml:space="preserve"> </w:t>
      </w:r>
      <w:r w:rsidRPr="005A3B8D">
        <w:t>and greater than 5 MW; and</w:t>
      </w:r>
    </w:p>
    <w:p w14:paraId="69B737BC" w14:textId="77777777" w:rsidR="00175704" w:rsidRPr="005A3B8D" w:rsidRDefault="00175704" w:rsidP="00175704">
      <w:pPr>
        <w:ind w:left="2160"/>
        <w:contextualSpacing/>
        <w:jc w:val="both"/>
      </w:pPr>
    </w:p>
    <w:p w14:paraId="34E20ED9" w14:textId="373E3E63" w:rsidR="00175704" w:rsidRPr="005A3B8D" w:rsidRDefault="00175704" w:rsidP="00175704">
      <w:pPr>
        <w:ind w:left="1440" w:hanging="720"/>
        <w:contextualSpacing/>
        <w:jc w:val="both"/>
        <w:rPr>
          <w:rFonts w:ascii="Calibri" w:hAnsi="Calibri"/>
          <w:sz w:val="22"/>
          <w:szCs w:val="22"/>
        </w:rPr>
      </w:pPr>
      <w:r>
        <w:t>(b)</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A3B8D">
        <w:rPr>
          <w:rFonts w:ascii="Calibri" w:hAnsi="Calibri"/>
          <w:sz w:val="22"/>
          <w:szCs w:val="22"/>
        </w:rPr>
        <w:t xml:space="preserve"> </w:t>
      </w:r>
      <w:r w:rsidRPr="005A3B8D">
        <w:t xml:space="preserve">is greater than the generating unit/generating facility’s </w:t>
      </w:r>
      <w:r>
        <w:t xml:space="preserve">or ESR’s </w:t>
      </w:r>
      <w:r w:rsidRPr="005A3B8D">
        <w:t>available frequency responsive capacity</w:t>
      </w:r>
      <w:r w:rsidRPr="005A3B8D">
        <w:rPr>
          <w:vertAlign w:val="superscript"/>
        </w:rPr>
        <w:footnoteReference w:id="2"/>
      </w:r>
      <w:r w:rsidRPr="005A3B8D">
        <w:t>; and</w:t>
      </w:r>
    </w:p>
    <w:p w14:paraId="5F6075B8" w14:textId="77777777" w:rsidR="00175704" w:rsidRPr="005A3B8D" w:rsidRDefault="00175704" w:rsidP="00175704">
      <w:pPr>
        <w:ind w:left="1440" w:hanging="720"/>
        <w:contextualSpacing/>
        <w:jc w:val="both"/>
        <w:rPr>
          <w:rFonts w:ascii="Calibri" w:hAnsi="Calibri"/>
          <w:sz w:val="22"/>
          <w:szCs w:val="22"/>
        </w:rPr>
      </w:pPr>
    </w:p>
    <w:p w14:paraId="1290FA59" w14:textId="01344FA3" w:rsidR="00175704" w:rsidRPr="005A3B8D" w:rsidRDefault="00175704" w:rsidP="00175704">
      <w:pPr>
        <w:ind w:left="1440" w:hanging="720"/>
        <w:contextualSpacing/>
        <w:jc w:val="both"/>
        <w:rPr>
          <w:rFonts w:ascii="Calibri" w:hAnsi="Calibri"/>
          <w:sz w:val="22"/>
          <w:szCs w:val="22"/>
        </w:rPr>
      </w:pPr>
      <w:r>
        <w:t>(c)</w:t>
      </w:r>
      <w:r>
        <w:tab/>
      </w:r>
      <w:r w:rsidRPr="005A3B8D">
        <w:t>The generating unit/generating facility’s</w:t>
      </w:r>
      <w:r w:rsidRPr="005A3B8D">
        <w:rPr>
          <w:rFonts w:ascii="Calibri" w:hAnsi="Calibri"/>
          <w:sz w:val="22"/>
          <w:szCs w:val="22"/>
        </w:rPr>
        <w:t xml:space="preserve"> </w:t>
      </w:r>
      <w:r w:rsidRPr="00B82844">
        <w:t>or ESR’s</w:t>
      </w:r>
      <w:r>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rPr>
          <w:rFonts w:ascii="Calibri" w:hAnsi="Calibri"/>
          <w:sz w:val="22"/>
          <w:szCs w:val="22"/>
        </w:rPr>
        <w:t xml:space="preserve"> </w:t>
      </w:r>
      <w:r w:rsidRPr="005A3B8D">
        <w:t>response is in the correct direction.</w:t>
      </w:r>
    </w:p>
    <w:p w14:paraId="5EE0EE63" w14:textId="77777777" w:rsidR="00175704" w:rsidRPr="005A3B8D" w:rsidRDefault="00175704" w:rsidP="00175704">
      <w:pPr>
        <w:ind w:left="2160"/>
        <w:contextualSpacing/>
        <w:jc w:val="both"/>
        <w:rPr>
          <w:rFonts w:ascii="Calibri" w:hAnsi="Calibri"/>
          <w:sz w:val="22"/>
          <w:szCs w:val="22"/>
        </w:rPr>
      </w:pPr>
    </w:p>
    <w:p w14:paraId="762645CC" w14:textId="7AA243F6" w:rsidR="00175704" w:rsidRDefault="00175704" w:rsidP="00175704">
      <w:pPr>
        <w:ind w:left="720" w:hanging="720"/>
        <w:contextualSpacing/>
        <w:jc w:val="both"/>
      </w:pPr>
      <w:r>
        <w:t>(2)</w:t>
      </w:r>
      <w:r>
        <w:tab/>
      </w:r>
      <w:r w:rsidRPr="005A3B8D">
        <w:t>When calculation of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w:t>
      </w:r>
      <w:r w:rsidRPr="005A3B8D">
        <w:rPr>
          <w:rFonts w:ascii="Calibri" w:hAnsi="Calibri"/>
          <w:sz w:val="22"/>
          <w:szCs w:val="22"/>
        </w:rPr>
        <w:t xml:space="preserve"> </w:t>
      </w:r>
      <m:oMath>
        <m:r>
          <m:rPr>
            <m:sty m:val="p"/>
          </m:rPr>
          <w:rPr>
            <w:rFonts w:ascii="Cambria Math" w:hAnsi="Cambria Math"/>
            <w:sz w:val="22"/>
            <w:szCs w:val="22"/>
          </w:rPr>
          <m:t>HSL-PACapacity</m:t>
        </m:r>
      </m:oMath>
      <w:r w:rsidRPr="005A3B8D">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35508A49" w14:textId="77777777" w:rsidR="00175704" w:rsidRPr="005A3B8D" w:rsidRDefault="00175704" w:rsidP="00175704">
      <w:pPr>
        <w:ind w:left="720" w:hanging="720"/>
        <w:contextualSpacing/>
        <w:jc w:val="both"/>
        <w:rPr>
          <w:rFonts w:ascii="Calibri" w:hAnsi="Calibri"/>
          <w:sz w:val="22"/>
          <w:szCs w:val="22"/>
        </w:rPr>
      </w:pPr>
    </w:p>
    <w:p w14:paraId="6DD5F100" w14:textId="6AE4B518" w:rsidR="00175704" w:rsidRPr="005A3B8D" w:rsidRDefault="00175704" w:rsidP="00175704">
      <w:pPr>
        <w:ind w:left="720" w:hanging="720"/>
        <w:contextualSpacing/>
        <w:jc w:val="both"/>
        <w:rPr>
          <w:rFonts w:ascii="Calibri" w:hAnsi="Calibri"/>
          <w:sz w:val="22"/>
          <w:szCs w:val="22"/>
        </w:rPr>
      </w:pPr>
      <w:r>
        <w:t>(3)</w:t>
      </w:r>
      <w:r>
        <w:tab/>
      </w:r>
      <w:r w:rsidRPr="005A3B8D">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 </w:t>
      </w:r>
      <m:oMath>
        <m:r>
          <m:rPr>
            <m:sty m:val="p"/>
          </m:rPr>
          <w:rPr>
            <w:rFonts w:ascii="Cambria Math" w:hAnsi="Cambria Math"/>
            <w:sz w:val="22"/>
            <w:szCs w:val="22"/>
          </w:rPr>
          <m:t>LSL-PACapacity</m:t>
        </m:r>
      </m:oMath>
      <w:r w:rsidRPr="005A3B8D">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438B8F13" w14:textId="77777777" w:rsidR="00175704" w:rsidRPr="005A3B8D" w:rsidRDefault="00175704" w:rsidP="00175704">
      <w:pPr>
        <w:ind w:left="720" w:hanging="720"/>
        <w:contextualSpacing/>
        <w:jc w:val="both"/>
        <w:rPr>
          <w:rFonts w:ascii="Calibri" w:hAnsi="Calibri"/>
          <w:sz w:val="22"/>
          <w:szCs w:val="22"/>
        </w:rPr>
      </w:pPr>
    </w:p>
    <w:p w14:paraId="5BFCB254" w14:textId="031260A8" w:rsidR="00175704" w:rsidRPr="005A3B8D" w:rsidRDefault="00175704" w:rsidP="00175704">
      <w:pPr>
        <w:ind w:left="720" w:hanging="720"/>
        <w:contextualSpacing/>
        <w:jc w:val="both"/>
      </w:pPr>
      <w:r>
        <w:t>(4)</w:t>
      </w:r>
      <w:r>
        <w:tab/>
      </w:r>
      <w:r w:rsidRPr="005A3B8D">
        <w:t>If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t>is in the wrong direction, then</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is 0.0.</w:t>
      </w:r>
    </w:p>
    <w:p w14:paraId="085225F9" w14:textId="77777777" w:rsidR="00175704" w:rsidRPr="005A3B8D" w:rsidRDefault="00175704" w:rsidP="00175704">
      <w:pPr>
        <w:ind w:left="720" w:hanging="720"/>
        <w:contextualSpacing/>
        <w:jc w:val="both"/>
      </w:pPr>
    </w:p>
    <w:p w14:paraId="528772AF" w14:textId="77777777" w:rsidR="00175704" w:rsidRPr="005A3B8D" w:rsidRDefault="00175704" w:rsidP="00175704">
      <w:pPr>
        <w:ind w:left="720" w:hanging="720"/>
        <w:contextualSpacing/>
        <w:jc w:val="both"/>
        <w:rPr>
          <w:rFonts w:ascii="Calibri" w:hAnsi="Calibri"/>
          <w:sz w:val="22"/>
          <w:szCs w:val="22"/>
        </w:rPr>
      </w:pPr>
      <w:r>
        <w:t>(5)</w:t>
      </w:r>
      <w:r>
        <w:tab/>
      </w:r>
      <w:r w:rsidRPr="005A3B8D">
        <w:t>These caps and limits apply to both the Initial and Sustained Primary Frequency Response measures.</w:t>
      </w:r>
    </w:p>
    <w:p w14:paraId="31478A61" w14:textId="77777777" w:rsidR="00175704" w:rsidRPr="005A3B8D" w:rsidRDefault="00175704" w:rsidP="00175704">
      <w:pPr>
        <w:keepNext/>
        <w:spacing w:before="240" w:after="60"/>
        <w:jc w:val="center"/>
        <w:outlineLvl w:val="0"/>
        <w:rPr>
          <w:u w:val="single"/>
        </w:rPr>
      </w:pPr>
    </w:p>
    <w:p w14:paraId="209466CF" w14:textId="77777777" w:rsidR="00175704" w:rsidRPr="00E723BF" w:rsidRDefault="00175704" w:rsidP="00175704">
      <w:pPr>
        <w:widowControl w:val="0"/>
        <w:autoSpaceDE w:val="0"/>
        <w:autoSpaceDN w:val="0"/>
        <w:adjustRightInd w:val="0"/>
        <w:spacing w:line="308" w:lineRule="atLeast"/>
      </w:pPr>
      <w:r w:rsidRPr="00E723BF">
        <w:rPr>
          <w:b/>
          <w:bCs/>
        </w:rPr>
        <w:t>INITIAL PFR and SUSTAINED PFR PERFORMANCE REQUIREMENT</w:t>
      </w:r>
    </w:p>
    <w:p w14:paraId="7838D62F" w14:textId="77777777" w:rsidR="00175704" w:rsidRPr="005A3B8D" w:rsidRDefault="00175704" w:rsidP="00175704">
      <w:pPr>
        <w:widowControl w:val="0"/>
        <w:autoSpaceDE w:val="0"/>
        <w:autoSpaceDN w:val="0"/>
        <w:adjustRightInd w:val="0"/>
        <w:rPr>
          <w:rFonts w:ascii="Arial" w:hAnsi="Arial" w:cs="Arial"/>
          <w:sz w:val="22"/>
          <w:szCs w:val="22"/>
        </w:rPr>
      </w:pPr>
    </w:p>
    <w:p w14:paraId="377DB1C0" w14:textId="77777777" w:rsidR="00175704" w:rsidRPr="005A3B8D" w:rsidRDefault="00175704" w:rsidP="00175704">
      <w:pPr>
        <w:widowControl w:val="0"/>
        <w:autoSpaceDE w:val="0"/>
        <w:autoSpaceDN w:val="0"/>
        <w:adjustRightInd w:val="0"/>
        <w:spacing w:after="120" w:line="240" w:lineRule="atLeast"/>
      </w:pPr>
      <w:r w:rsidRPr="005A3B8D">
        <w:t xml:space="preserve">ERCOT computes an average Initial PFR and Sustained PFR performance based on either all FMEs evaluated within 12 months or the last </w:t>
      </w:r>
      <w:r>
        <w:t>eight</w:t>
      </w:r>
      <w:r w:rsidRPr="005A3B8D">
        <w:t xml:space="preserve"> FMEs (applicable if a minimum threshold of </w:t>
      </w:r>
      <w:r>
        <w:t>eight</w:t>
      </w:r>
      <w:r w:rsidRPr="005A3B8D">
        <w:t xml:space="preserve"> FMEs within the 12 month period is not met). </w:t>
      </w:r>
      <w:r>
        <w:t xml:space="preserve"> </w:t>
      </w:r>
      <w:r w:rsidRPr="005A3B8D">
        <w:t>Each Generation Resource</w:t>
      </w:r>
      <w:r>
        <w:t>, ESR, Settlement Only Transmission Generator (SOTG), Settlement Only Transmission Self-Generator (SOTSG),</w:t>
      </w:r>
      <w:r w:rsidRPr="005A3B8D">
        <w:t xml:space="preserve"> and Controllable Load Resource shall meet a minimum rolling average initial Primary Frequency Response performance and sustained Primary Frequency Response performance of 0.75</w:t>
      </w:r>
      <w:r>
        <w:t>.</w:t>
      </w:r>
    </w:p>
    <w:p w14:paraId="6C18E325" w14:textId="77777777" w:rsidR="00175704" w:rsidRPr="00E723BF" w:rsidRDefault="00175704" w:rsidP="00175704">
      <w:pPr>
        <w:widowControl w:val="0"/>
        <w:autoSpaceDE w:val="0"/>
        <w:autoSpaceDN w:val="0"/>
        <w:adjustRightInd w:val="0"/>
        <w:rPr>
          <w:color w:val="000000"/>
        </w:rPr>
      </w:pPr>
    </w:p>
    <w:p w14:paraId="11CEFED3" w14:textId="77777777" w:rsidR="00175704" w:rsidRPr="00E723BF" w:rsidRDefault="00175704" w:rsidP="00175704">
      <w:pPr>
        <w:widowControl w:val="0"/>
        <w:autoSpaceDE w:val="0"/>
        <w:autoSpaceDN w:val="0"/>
        <w:adjustRightInd w:val="0"/>
        <w:spacing w:line="308" w:lineRule="atLeast"/>
      </w:pPr>
      <w:r w:rsidRPr="00E723BF">
        <w:rPr>
          <w:b/>
          <w:bCs/>
        </w:rPr>
        <w:t>Initial PFR requirement:</w:t>
      </w:r>
    </w:p>
    <w:p w14:paraId="4D12AC35" w14:textId="348B1D11" w:rsidR="00175704" w:rsidRPr="005A3B8D" w:rsidRDefault="009E545B" w:rsidP="00175704">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3E632D8E" wp14:editId="1B91698E">
            <wp:extent cx="2842260" cy="388620"/>
            <wp:effectExtent l="0" t="0" r="0" b="0"/>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842260" cy="388620"/>
                    </a:xfrm>
                    <a:prstGeom prst="rect">
                      <a:avLst/>
                    </a:prstGeom>
                    <a:noFill/>
                    <a:ln>
                      <a:noFill/>
                    </a:ln>
                  </pic:spPr>
                </pic:pic>
              </a:graphicData>
            </a:graphic>
          </wp:inline>
        </w:drawing>
      </w:r>
    </w:p>
    <w:p w14:paraId="60655900" w14:textId="77777777" w:rsidR="00175704" w:rsidRPr="00E723BF" w:rsidRDefault="00175704" w:rsidP="00175704">
      <w:pPr>
        <w:widowControl w:val="0"/>
        <w:autoSpaceDE w:val="0"/>
        <w:autoSpaceDN w:val="0"/>
        <w:adjustRightInd w:val="0"/>
        <w:rPr>
          <w:noProof/>
          <w:color w:val="000000"/>
        </w:rPr>
      </w:pPr>
    </w:p>
    <w:p w14:paraId="2B14367C" w14:textId="77777777" w:rsidR="00175704" w:rsidRPr="00B82844" w:rsidRDefault="00175704" w:rsidP="00175704">
      <w:pPr>
        <w:widowControl w:val="0"/>
        <w:autoSpaceDE w:val="0"/>
        <w:autoSpaceDN w:val="0"/>
        <w:adjustRightInd w:val="0"/>
        <w:spacing w:line="308" w:lineRule="atLeast"/>
        <w:rPr>
          <w:b/>
          <w:bCs/>
        </w:rPr>
      </w:pPr>
      <w:r w:rsidRPr="00E723BF">
        <w:rPr>
          <w:b/>
          <w:bCs/>
        </w:rPr>
        <w:t>Sustained PFR requirement:</w:t>
      </w:r>
    </w:p>
    <w:p w14:paraId="417AF296" w14:textId="54C008A9" w:rsidR="00175704" w:rsidRDefault="009E545B" w:rsidP="00175704">
      <w:pPr>
        <w:keepNext/>
        <w:spacing w:before="240" w:after="60"/>
        <w:outlineLvl w:val="0"/>
        <w:rPr>
          <w:b/>
          <w:bCs/>
          <w:caps/>
          <w:kern w:val="32"/>
          <w:sz w:val="28"/>
          <w:szCs w:val="28"/>
          <w:lang w:val="x-none" w:eastAsia="x-none"/>
        </w:rPr>
      </w:pPr>
      <w:r>
        <w:rPr>
          <w:rFonts w:ascii="Arial" w:hAnsi="Arial" w:cs="Arial"/>
          <w:noProof/>
          <w:color w:val="000000"/>
        </w:rPr>
        <w:drawing>
          <wp:inline distT="0" distB="0" distL="0" distR="0" wp14:anchorId="7DD76B10" wp14:editId="472E42A8">
            <wp:extent cx="3078480" cy="32004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078480" cy="320040"/>
                    </a:xfrm>
                    <a:prstGeom prst="rect">
                      <a:avLst/>
                    </a:prstGeom>
                    <a:noFill/>
                    <a:ln>
                      <a:noFill/>
                    </a:ln>
                  </pic:spPr>
                </pic:pic>
              </a:graphicData>
            </a:graphic>
          </wp:inline>
        </w:drawing>
      </w:r>
      <w:bookmarkEnd w:id="33"/>
    </w:p>
    <w:bookmarkEnd w:id="42"/>
    <w:p w14:paraId="24B93F88" w14:textId="77777777" w:rsidR="00175704" w:rsidRPr="00E723BF" w:rsidRDefault="00175704" w:rsidP="00175704">
      <w:pPr>
        <w:pStyle w:val="CM56"/>
        <w:jc w:val="both"/>
        <w:rPr>
          <w:rFonts w:ascii="Times New Roman" w:hAnsi="Times New Roman" w:cs="Times New Roman"/>
        </w:rPr>
      </w:pPr>
    </w:p>
    <w:p w14:paraId="71C7127B" w14:textId="77777777" w:rsidR="00175704" w:rsidRPr="009A7963" w:rsidRDefault="00175704" w:rsidP="00175704"/>
    <w:p w14:paraId="7D1CDCDC" w14:textId="77777777" w:rsidR="00175704" w:rsidRPr="009A7963" w:rsidRDefault="00175704" w:rsidP="00175704"/>
    <w:p w14:paraId="5751DE94" w14:textId="77777777" w:rsidR="00175704" w:rsidRPr="00814BEC" w:rsidRDefault="00175704" w:rsidP="00814BEC">
      <w:pPr>
        <w:spacing w:after="480"/>
        <w:ind w:left="720" w:hanging="720"/>
        <w:rPr>
          <w:iCs/>
          <w:szCs w:val="20"/>
          <w:lang w:val="x-none" w:eastAsia="x-none"/>
        </w:rPr>
      </w:pPr>
    </w:p>
    <w:sectPr w:rsidR="00175704" w:rsidRPr="00814BEC" w:rsidSect="0074209E">
      <w:headerReference w:type="default" r:id="rId51"/>
      <w:footerReference w:type="defaul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F40F" w14:textId="77777777" w:rsidR="00E22987" w:rsidRDefault="00E22987">
      <w:r>
        <w:separator/>
      </w:r>
    </w:p>
  </w:endnote>
  <w:endnote w:type="continuationSeparator" w:id="0">
    <w:p w14:paraId="0A8696BB" w14:textId="77777777" w:rsidR="00E22987" w:rsidRDefault="00E2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Estrangelo Edessa">
    <w:altName w:val="Comic Sans MS"/>
    <w:panose1 w:val="000000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5160" w14:textId="3D3FE38E" w:rsidR="003D0994" w:rsidRDefault="00814BEC" w:rsidP="0074209E">
    <w:pPr>
      <w:pStyle w:val="Footer"/>
      <w:tabs>
        <w:tab w:val="clear" w:pos="4320"/>
        <w:tab w:val="clear" w:pos="8640"/>
        <w:tab w:val="right" w:pos="9360"/>
      </w:tabs>
      <w:rPr>
        <w:rFonts w:ascii="Arial" w:hAnsi="Arial"/>
        <w:sz w:val="18"/>
      </w:rPr>
    </w:pPr>
    <w:r>
      <w:rPr>
        <w:rFonts w:ascii="Arial" w:hAnsi="Arial"/>
        <w:sz w:val="18"/>
      </w:rPr>
      <w:t>263NOGRR-</w:t>
    </w:r>
    <w:r w:rsidR="00380B9B">
      <w:rPr>
        <w:rFonts w:ascii="Arial" w:hAnsi="Arial"/>
        <w:sz w:val="18"/>
      </w:rPr>
      <w:t>04</w:t>
    </w:r>
    <w:r>
      <w:rPr>
        <w:rFonts w:ascii="Arial" w:hAnsi="Arial"/>
        <w:sz w:val="18"/>
      </w:rPr>
      <w:t xml:space="preserve"> </w:t>
    </w:r>
    <w:r w:rsidR="003100CE">
      <w:rPr>
        <w:rFonts w:ascii="Arial" w:hAnsi="Arial"/>
        <w:sz w:val="18"/>
      </w:rPr>
      <w:t>Priority Power</w:t>
    </w:r>
    <w:r>
      <w:rPr>
        <w:rFonts w:ascii="Arial" w:hAnsi="Arial"/>
        <w:sz w:val="18"/>
      </w:rPr>
      <w:t xml:space="preserve"> Comments 0</w:t>
    </w:r>
    <w:r w:rsidR="00545277">
      <w:rPr>
        <w:rFonts w:ascii="Arial" w:hAnsi="Arial"/>
        <w:sz w:val="18"/>
      </w:rPr>
      <w:t>7</w:t>
    </w:r>
    <w:r w:rsidR="00380B9B">
      <w:rPr>
        <w:rFonts w:ascii="Arial" w:hAnsi="Arial"/>
        <w:sz w:val="18"/>
      </w:rPr>
      <w:t>22</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3098F5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331A" w14:textId="77777777" w:rsidR="00E22987" w:rsidRDefault="00E22987">
      <w:r>
        <w:separator/>
      </w:r>
    </w:p>
  </w:footnote>
  <w:footnote w:type="continuationSeparator" w:id="0">
    <w:p w14:paraId="65A6A553" w14:textId="77777777" w:rsidR="00E22987" w:rsidRDefault="00E22987">
      <w:r>
        <w:continuationSeparator/>
      </w:r>
    </w:p>
  </w:footnote>
  <w:footnote w:id="1">
    <w:p w14:paraId="5EDB53CD" w14:textId="77777777" w:rsidR="00175704" w:rsidRPr="003B51EB" w:rsidRDefault="00175704" w:rsidP="00175704">
      <w:pPr>
        <w:autoSpaceDE w:val="0"/>
        <w:autoSpaceDN w:val="0"/>
        <w:adjustRightInd w:val="0"/>
      </w:pPr>
      <w:r w:rsidRPr="003B51EB">
        <w:rPr>
          <w:rStyle w:val="FootnoteReference"/>
        </w:rPr>
        <w:footnoteRef/>
      </w:r>
      <w:r w:rsidRPr="003B51EB">
        <w:t xml:space="preserve"> </w:t>
      </w:r>
      <w:r w:rsidRPr="00E723BF">
        <w:rPr>
          <w:sz w:val="20"/>
          <w:szCs w:val="20"/>
        </w:rPr>
        <w:t xml:space="preserve">The time designations used in this section refer to relative time after an FME occurs. </w:t>
      </w:r>
      <w:r>
        <w:rPr>
          <w:sz w:val="20"/>
          <w:szCs w:val="20"/>
        </w:rPr>
        <w:t xml:space="preserve"> </w:t>
      </w:r>
      <w:r w:rsidRPr="00E723BF">
        <w:rPr>
          <w:sz w:val="20"/>
          <w:szCs w:val="20"/>
        </w:rPr>
        <w:t>For example, “T+46” refers to 46 seconds after the frequency deviation occurred.</w:t>
      </w:r>
    </w:p>
  </w:footnote>
  <w:footnote w:id="2">
    <w:p w14:paraId="1F2AD497" w14:textId="77777777" w:rsidR="00175704" w:rsidRDefault="00175704" w:rsidP="00175704">
      <w:pPr>
        <w:pStyle w:val="FootnoteText"/>
      </w:pPr>
      <w:r>
        <w:rPr>
          <w:rStyle w:val="FootnoteReference"/>
        </w:rPr>
        <w:footnoteRef/>
      </w:r>
      <w:r>
        <w:t xml:space="preserve"> </w:t>
      </w:r>
      <w:r w:rsidRPr="00B82844">
        <w:rPr>
          <w:rFonts w:ascii="Tahoma" w:eastAsia="Calibri" w:hAnsi="Tahoma" w:cs="Tahoma"/>
          <w:color w:val="000000"/>
          <w:sz w:val="18"/>
          <w:szCs w:val="18"/>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F68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65C9048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45609184">
    <w:abstractNumId w:val="0"/>
  </w:num>
  <w:num w:numId="2" w16cid:durableId="1656490598">
    <w:abstractNumId w:val="2"/>
  </w:num>
  <w:num w:numId="3" w16cid:durableId="5090298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072224">
    <w15:presenceInfo w15:providerId="None" w15:userId="Priority Power 072224"/>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88D"/>
    <w:rsid w:val="00012122"/>
    <w:rsid w:val="000128B6"/>
    <w:rsid w:val="00037668"/>
    <w:rsid w:val="00047B44"/>
    <w:rsid w:val="0006506F"/>
    <w:rsid w:val="00075A94"/>
    <w:rsid w:val="00083D5A"/>
    <w:rsid w:val="000B20CA"/>
    <w:rsid w:val="000B6359"/>
    <w:rsid w:val="000E5740"/>
    <w:rsid w:val="000F0850"/>
    <w:rsid w:val="000F3861"/>
    <w:rsid w:val="001055F2"/>
    <w:rsid w:val="00127E8E"/>
    <w:rsid w:val="00132855"/>
    <w:rsid w:val="00133A5E"/>
    <w:rsid w:val="00135B82"/>
    <w:rsid w:val="00152993"/>
    <w:rsid w:val="001561BA"/>
    <w:rsid w:val="00170297"/>
    <w:rsid w:val="00175704"/>
    <w:rsid w:val="00193723"/>
    <w:rsid w:val="001A227D"/>
    <w:rsid w:val="001A3DB4"/>
    <w:rsid w:val="001E2032"/>
    <w:rsid w:val="002223C9"/>
    <w:rsid w:val="002256E9"/>
    <w:rsid w:val="00237F13"/>
    <w:rsid w:val="0024599C"/>
    <w:rsid w:val="002771E6"/>
    <w:rsid w:val="002D7DB0"/>
    <w:rsid w:val="002E0C14"/>
    <w:rsid w:val="002E69A8"/>
    <w:rsid w:val="002F0AE4"/>
    <w:rsid w:val="003010C0"/>
    <w:rsid w:val="003100CE"/>
    <w:rsid w:val="00332A97"/>
    <w:rsid w:val="00350C00"/>
    <w:rsid w:val="0035128F"/>
    <w:rsid w:val="00365C69"/>
    <w:rsid w:val="00366113"/>
    <w:rsid w:val="00377F79"/>
    <w:rsid w:val="00380B9B"/>
    <w:rsid w:val="003B7327"/>
    <w:rsid w:val="003B7424"/>
    <w:rsid w:val="003C16C7"/>
    <w:rsid w:val="003C1BF1"/>
    <w:rsid w:val="003C270C"/>
    <w:rsid w:val="003C405A"/>
    <w:rsid w:val="003C7544"/>
    <w:rsid w:val="003D0994"/>
    <w:rsid w:val="003D5363"/>
    <w:rsid w:val="003E7D74"/>
    <w:rsid w:val="00407C32"/>
    <w:rsid w:val="00422370"/>
    <w:rsid w:val="00423824"/>
    <w:rsid w:val="0043567D"/>
    <w:rsid w:val="004509D5"/>
    <w:rsid w:val="00466519"/>
    <w:rsid w:val="004B7B90"/>
    <w:rsid w:val="004D37D7"/>
    <w:rsid w:val="004E2C19"/>
    <w:rsid w:val="004E76D1"/>
    <w:rsid w:val="00545277"/>
    <w:rsid w:val="0055032D"/>
    <w:rsid w:val="005A36C7"/>
    <w:rsid w:val="005A7972"/>
    <w:rsid w:val="005D284C"/>
    <w:rsid w:val="005D43F6"/>
    <w:rsid w:val="005F1A61"/>
    <w:rsid w:val="00603E71"/>
    <w:rsid w:val="00633E23"/>
    <w:rsid w:val="00663F44"/>
    <w:rsid w:val="006645C7"/>
    <w:rsid w:val="00671610"/>
    <w:rsid w:val="00673B94"/>
    <w:rsid w:val="00673BF3"/>
    <w:rsid w:val="00680AC6"/>
    <w:rsid w:val="006835D8"/>
    <w:rsid w:val="006902C3"/>
    <w:rsid w:val="006C316E"/>
    <w:rsid w:val="006D0F7C"/>
    <w:rsid w:val="006E049C"/>
    <w:rsid w:val="006E5B05"/>
    <w:rsid w:val="007209C4"/>
    <w:rsid w:val="007269C4"/>
    <w:rsid w:val="00734EAF"/>
    <w:rsid w:val="0074209E"/>
    <w:rsid w:val="0075748B"/>
    <w:rsid w:val="00761B08"/>
    <w:rsid w:val="00773DA4"/>
    <w:rsid w:val="00781C32"/>
    <w:rsid w:val="007874AD"/>
    <w:rsid w:val="007B045B"/>
    <w:rsid w:val="007F2CA8"/>
    <w:rsid w:val="007F4D61"/>
    <w:rsid w:val="007F7161"/>
    <w:rsid w:val="00814BEC"/>
    <w:rsid w:val="008269AA"/>
    <w:rsid w:val="008329E2"/>
    <w:rsid w:val="0083788E"/>
    <w:rsid w:val="0085559E"/>
    <w:rsid w:val="008745FA"/>
    <w:rsid w:val="00896B1B"/>
    <w:rsid w:val="008B286E"/>
    <w:rsid w:val="008C7F2B"/>
    <w:rsid w:val="008E3DAB"/>
    <w:rsid w:val="008E559E"/>
    <w:rsid w:val="008F43E6"/>
    <w:rsid w:val="008F4F99"/>
    <w:rsid w:val="00903CB8"/>
    <w:rsid w:val="00911F24"/>
    <w:rsid w:val="00916080"/>
    <w:rsid w:val="00921A68"/>
    <w:rsid w:val="00960706"/>
    <w:rsid w:val="0096235C"/>
    <w:rsid w:val="009847A1"/>
    <w:rsid w:val="009A6820"/>
    <w:rsid w:val="009E545B"/>
    <w:rsid w:val="00A015C4"/>
    <w:rsid w:val="00A03368"/>
    <w:rsid w:val="00A15172"/>
    <w:rsid w:val="00A23095"/>
    <w:rsid w:val="00A2648B"/>
    <w:rsid w:val="00A507A4"/>
    <w:rsid w:val="00A713E9"/>
    <w:rsid w:val="00A7373C"/>
    <w:rsid w:val="00A86A7B"/>
    <w:rsid w:val="00AE2F58"/>
    <w:rsid w:val="00AF13AE"/>
    <w:rsid w:val="00B13CB7"/>
    <w:rsid w:val="00B26F31"/>
    <w:rsid w:val="00B4127E"/>
    <w:rsid w:val="00B55163"/>
    <w:rsid w:val="00B83583"/>
    <w:rsid w:val="00BD1910"/>
    <w:rsid w:val="00BD48FF"/>
    <w:rsid w:val="00BF7A47"/>
    <w:rsid w:val="00C0598D"/>
    <w:rsid w:val="00C11956"/>
    <w:rsid w:val="00C158EE"/>
    <w:rsid w:val="00C27AC6"/>
    <w:rsid w:val="00C407C5"/>
    <w:rsid w:val="00C461E0"/>
    <w:rsid w:val="00C602E5"/>
    <w:rsid w:val="00C748FD"/>
    <w:rsid w:val="00C83D27"/>
    <w:rsid w:val="00C84003"/>
    <w:rsid w:val="00C93083"/>
    <w:rsid w:val="00CB5B31"/>
    <w:rsid w:val="00CC66A0"/>
    <w:rsid w:val="00CE32D1"/>
    <w:rsid w:val="00CF2FD4"/>
    <w:rsid w:val="00D24DCF"/>
    <w:rsid w:val="00D4046E"/>
    <w:rsid w:val="00D825C5"/>
    <w:rsid w:val="00DA23EB"/>
    <w:rsid w:val="00DA7ADB"/>
    <w:rsid w:val="00DD4739"/>
    <w:rsid w:val="00DE1D23"/>
    <w:rsid w:val="00DE5F33"/>
    <w:rsid w:val="00E00BAC"/>
    <w:rsid w:val="00E07B54"/>
    <w:rsid w:val="00E11E4E"/>
    <w:rsid w:val="00E11F78"/>
    <w:rsid w:val="00E20B03"/>
    <w:rsid w:val="00E22987"/>
    <w:rsid w:val="00E621E1"/>
    <w:rsid w:val="00E860CB"/>
    <w:rsid w:val="00EA7DF8"/>
    <w:rsid w:val="00EC4D62"/>
    <w:rsid w:val="00EC55B3"/>
    <w:rsid w:val="00F96FB2"/>
    <w:rsid w:val="00F974C1"/>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1B49F9D0"/>
  <w15:chartTrackingRefBased/>
  <w15:docId w15:val="{E1101BAF-C35A-42EA-8B3B-CBE85D62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61B08"/>
    <w:rPr>
      <w:sz w:val="24"/>
      <w:szCs w:val="24"/>
    </w:rPr>
  </w:style>
  <w:style w:type="character" w:styleId="Strong">
    <w:name w:val="Strong"/>
    <w:uiPriority w:val="22"/>
    <w:qFormat/>
    <w:rsid w:val="002E0C14"/>
    <w:rPr>
      <w:b/>
      <w:bCs/>
    </w:rPr>
  </w:style>
  <w:style w:type="character" w:styleId="UnresolvedMention">
    <w:name w:val="Unresolved Mention"/>
    <w:uiPriority w:val="99"/>
    <w:semiHidden/>
    <w:unhideWhenUsed/>
    <w:rsid w:val="00673BF3"/>
    <w:rPr>
      <w:color w:val="605E5C"/>
      <w:shd w:val="clear" w:color="auto" w:fill="E1DFDD"/>
    </w:rPr>
  </w:style>
  <w:style w:type="paragraph" w:styleId="FootnoteText">
    <w:name w:val="footnote text"/>
    <w:basedOn w:val="Normal"/>
    <w:link w:val="FootnoteTextChar"/>
    <w:rsid w:val="00175704"/>
    <w:rPr>
      <w:sz w:val="20"/>
      <w:szCs w:val="20"/>
    </w:rPr>
  </w:style>
  <w:style w:type="character" w:customStyle="1" w:styleId="FootnoteTextChar">
    <w:name w:val="Footnote Text Char"/>
    <w:basedOn w:val="DefaultParagraphFont"/>
    <w:link w:val="FootnoteText"/>
    <w:rsid w:val="00175704"/>
  </w:style>
  <w:style w:type="character" w:styleId="FootnoteReference">
    <w:name w:val="footnote reference"/>
    <w:uiPriority w:val="99"/>
    <w:rsid w:val="00175704"/>
    <w:rPr>
      <w:vertAlign w:val="superscript"/>
    </w:rPr>
  </w:style>
  <w:style w:type="character" w:styleId="PageNumber">
    <w:name w:val="page number"/>
    <w:basedOn w:val="DefaultParagraphFont"/>
    <w:rsid w:val="00175704"/>
  </w:style>
  <w:style w:type="character" w:customStyle="1" w:styleId="HeaderChar">
    <w:name w:val="Header Char"/>
    <w:link w:val="Header"/>
    <w:rsid w:val="00175704"/>
    <w:rPr>
      <w:rFonts w:ascii="Arial" w:hAnsi="Arial"/>
      <w:b/>
      <w:bCs/>
      <w:sz w:val="24"/>
      <w:szCs w:val="24"/>
    </w:rPr>
  </w:style>
  <w:style w:type="paragraph" w:customStyle="1" w:styleId="Default">
    <w:name w:val="Default"/>
    <w:rsid w:val="00175704"/>
    <w:pPr>
      <w:widowControl w:val="0"/>
      <w:autoSpaceDE w:val="0"/>
      <w:autoSpaceDN w:val="0"/>
      <w:adjustRightInd w:val="0"/>
    </w:pPr>
    <w:rPr>
      <w:rFonts w:ascii="Arial" w:hAnsi="Arial" w:cs="Arial"/>
      <w:color w:val="000000"/>
      <w:sz w:val="24"/>
      <w:szCs w:val="24"/>
    </w:rPr>
  </w:style>
  <w:style w:type="paragraph" w:customStyle="1" w:styleId="CM53">
    <w:name w:val="CM53"/>
    <w:basedOn w:val="Default"/>
    <w:next w:val="Default"/>
    <w:uiPriority w:val="99"/>
    <w:rsid w:val="00175704"/>
    <w:rPr>
      <w:color w:val="auto"/>
    </w:rPr>
  </w:style>
  <w:style w:type="paragraph" w:customStyle="1" w:styleId="CM56">
    <w:name w:val="CM56"/>
    <w:basedOn w:val="Default"/>
    <w:next w:val="Default"/>
    <w:uiPriority w:val="99"/>
    <w:rsid w:val="00175704"/>
    <w:rPr>
      <w:color w:val="auto"/>
    </w:rPr>
  </w:style>
  <w:style w:type="paragraph" w:customStyle="1" w:styleId="CM58">
    <w:name w:val="CM58"/>
    <w:basedOn w:val="Default"/>
    <w:next w:val="Default"/>
    <w:uiPriority w:val="99"/>
    <w:rsid w:val="00175704"/>
    <w:rPr>
      <w:color w:val="auto"/>
    </w:rPr>
  </w:style>
  <w:style w:type="paragraph" w:customStyle="1" w:styleId="CM22">
    <w:name w:val="CM22"/>
    <w:basedOn w:val="Default"/>
    <w:next w:val="Default"/>
    <w:uiPriority w:val="99"/>
    <w:rsid w:val="00175704"/>
    <w:rPr>
      <w:color w:val="auto"/>
    </w:rPr>
  </w:style>
  <w:style w:type="paragraph" w:customStyle="1" w:styleId="CM32">
    <w:name w:val="CM32"/>
    <w:basedOn w:val="Default"/>
    <w:next w:val="Default"/>
    <w:uiPriority w:val="99"/>
    <w:rsid w:val="00175704"/>
    <w:pPr>
      <w:spacing w:line="308" w:lineRule="atLeast"/>
    </w:pPr>
    <w:rPr>
      <w:color w:val="auto"/>
    </w:rPr>
  </w:style>
  <w:style w:type="paragraph" w:customStyle="1" w:styleId="CM35">
    <w:name w:val="CM35"/>
    <w:basedOn w:val="Default"/>
    <w:next w:val="Default"/>
    <w:uiPriority w:val="99"/>
    <w:rsid w:val="00175704"/>
    <w:pPr>
      <w:spacing w:line="273" w:lineRule="atLeast"/>
    </w:pPr>
    <w:rPr>
      <w:color w:val="auto"/>
    </w:rPr>
  </w:style>
  <w:style w:type="paragraph" w:customStyle="1" w:styleId="CM36">
    <w:name w:val="CM36"/>
    <w:basedOn w:val="Default"/>
    <w:next w:val="Default"/>
    <w:uiPriority w:val="99"/>
    <w:rsid w:val="00175704"/>
    <w:pPr>
      <w:spacing w:line="333" w:lineRule="atLeast"/>
    </w:pPr>
    <w:rPr>
      <w:color w:val="auto"/>
    </w:rPr>
  </w:style>
  <w:style w:type="paragraph" w:customStyle="1" w:styleId="CM38">
    <w:name w:val="CM38"/>
    <w:basedOn w:val="Default"/>
    <w:next w:val="Default"/>
    <w:uiPriority w:val="99"/>
    <w:rsid w:val="00175704"/>
    <w:pPr>
      <w:spacing w:line="511" w:lineRule="atLeast"/>
    </w:pPr>
    <w:rPr>
      <w:color w:val="auto"/>
    </w:rPr>
  </w:style>
  <w:style w:type="paragraph" w:customStyle="1" w:styleId="CM61">
    <w:name w:val="CM61"/>
    <w:basedOn w:val="Default"/>
    <w:next w:val="Default"/>
    <w:uiPriority w:val="99"/>
    <w:rsid w:val="00175704"/>
    <w:rPr>
      <w:color w:val="auto"/>
    </w:rPr>
  </w:style>
  <w:style w:type="paragraph" w:customStyle="1" w:styleId="CM54">
    <w:name w:val="CM54"/>
    <w:basedOn w:val="Default"/>
    <w:next w:val="Default"/>
    <w:uiPriority w:val="99"/>
    <w:rsid w:val="00175704"/>
    <w:rPr>
      <w:color w:val="auto"/>
    </w:rPr>
  </w:style>
  <w:style w:type="paragraph" w:customStyle="1" w:styleId="CM55">
    <w:name w:val="CM55"/>
    <w:basedOn w:val="Default"/>
    <w:next w:val="Default"/>
    <w:uiPriority w:val="99"/>
    <w:rsid w:val="00175704"/>
    <w:rPr>
      <w:color w:val="auto"/>
    </w:rPr>
  </w:style>
  <w:style w:type="paragraph" w:customStyle="1" w:styleId="CM59">
    <w:name w:val="CM59"/>
    <w:basedOn w:val="Default"/>
    <w:next w:val="Default"/>
    <w:uiPriority w:val="99"/>
    <w:rsid w:val="00175704"/>
    <w:rPr>
      <w:color w:val="auto"/>
    </w:rPr>
  </w:style>
  <w:style w:type="paragraph" w:customStyle="1" w:styleId="CM60">
    <w:name w:val="CM60"/>
    <w:basedOn w:val="Default"/>
    <w:next w:val="Default"/>
    <w:uiPriority w:val="99"/>
    <w:rsid w:val="00175704"/>
    <w:rPr>
      <w:color w:val="auto"/>
    </w:rPr>
  </w:style>
  <w:style w:type="paragraph" w:customStyle="1" w:styleId="CM44">
    <w:name w:val="CM44"/>
    <w:basedOn w:val="Default"/>
    <w:next w:val="Default"/>
    <w:uiPriority w:val="99"/>
    <w:rsid w:val="00175704"/>
    <w:rPr>
      <w:color w:val="auto"/>
    </w:rPr>
  </w:style>
  <w:style w:type="paragraph" w:customStyle="1" w:styleId="CM48">
    <w:name w:val="CM48"/>
    <w:basedOn w:val="Default"/>
    <w:next w:val="Default"/>
    <w:uiPriority w:val="99"/>
    <w:rsid w:val="00175704"/>
    <w:pPr>
      <w:spacing w:line="311" w:lineRule="atLeast"/>
    </w:pPr>
    <w:rPr>
      <w:color w:val="auto"/>
    </w:rPr>
  </w:style>
  <w:style w:type="character" w:customStyle="1" w:styleId="NormalArialChar">
    <w:name w:val="Normal+Arial Char"/>
    <w:link w:val="NormalArial"/>
    <w:rsid w:val="0054527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oleObject" Target="embeddings/oleObject6.bin"/><Relationship Id="rId39" Type="http://schemas.openxmlformats.org/officeDocument/2006/relationships/image" Target="media/image22.png"/><Relationship Id="rId21" Type="http://schemas.openxmlformats.org/officeDocument/2006/relationships/oleObject" Target="embeddings/oleObject4.bin"/><Relationship Id="rId34" Type="http://schemas.openxmlformats.org/officeDocument/2006/relationships/image" Target="media/image18.png"/><Relationship Id="rId42" Type="http://schemas.openxmlformats.org/officeDocument/2006/relationships/image" Target="media/image24.gif"/><Relationship Id="rId47" Type="http://schemas.openxmlformats.org/officeDocument/2006/relationships/image" Target="media/image28.wmf"/><Relationship Id="rId50" Type="http://schemas.openxmlformats.org/officeDocument/2006/relationships/image" Target="media/image31.emf"/><Relationship Id="rId55" Type="http://schemas.openxmlformats.org/officeDocument/2006/relationships/theme" Target="theme/theme1.xml"/><Relationship Id="rId7" Type="http://schemas.openxmlformats.org/officeDocument/2006/relationships/hyperlink" Target="https://www.ercot.com/mktrules/issues/NOGRR263" TargetMode="Externa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png"/><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image" Target="media/image17.wmf"/><Relationship Id="rId37" Type="http://schemas.openxmlformats.org/officeDocument/2006/relationships/image" Target="media/image20.png"/><Relationship Id="rId40" Type="http://schemas.openxmlformats.org/officeDocument/2006/relationships/image" Target="media/image23.wmf"/><Relationship Id="rId45" Type="http://schemas.openxmlformats.org/officeDocument/2006/relationships/image" Target="media/image26.wmf"/><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image" Target="media/image16.png"/><Relationship Id="rId44" Type="http://schemas.openxmlformats.org/officeDocument/2006/relationships/oleObject" Target="embeddings/oleObject11.bin"/><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7.bin"/><Relationship Id="rId30" Type="http://schemas.openxmlformats.org/officeDocument/2006/relationships/image" Target="media/image15.png"/><Relationship Id="rId35" Type="http://schemas.openxmlformats.org/officeDocument/2006/relationships/image" Target="media/image19.wmf"/><Relationship Id="rId43" Type="http://schemas.openxmlformats.org/officeDocument/2006/relationships/image" Target="media/image25.wmf"/><Relationship Id="rId48" Type="http://schemas.openxmlformats.org/officeDocument/2006/relationships/image" Target="media/image29.wmf"/><Relationship Id="rId8" Type="http://schemas.openxmlformats.org/officeDocument/2006/relationships/hyperlink" Target="mailto:jgant@prioritypower.com"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3.gif"/><Relationship Id="rId17" Type="http://schemas.openxmlformats.org/officeDocument/2006/relationships/image" Target="media/image6.png"/><Relationship Id="rId25" Type="http://schemas.openxmlformats.org/officeDocument/2006/relationships/image" Target="media/image12.wmf"/><Relationship Id="rId33" Type="http://schemas.openxmlformats.org/officeDocument/2006/relationships/oleObject" Target="embeddings/oleObject8.bin"/><Relationship Id="rId38" Type="http://schemas.openxmlformats.org/officeDocument/2006/relationships/image" Target="media/image21.png"/><Relationship Id="rId46" Type="http://schemas.openxmlformats.org/officeDocument/2006/relationships/image" Target="media/image27.png"/><Relationship Id="rId20" Type="http://schemas.openxmlformats.org/officeDocument/2006/relationships/image" Target="media/image9.wmf"/><Relationship Id="rId41" Type="http://schemas.openxmlformats.org/officeDocument/2006/relationships/oleObject" Target="embeddings/oleObject10.bin"/><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5.bin"/><Relationship Id="rId28" Type="http://schemas.openxmlformats.org/officeDocument/2006/relationships/image" Target="media/image13.png"/><Relationship Id="rId36" Type="http://schemas.openxmlformats.org/officeDocument/2006/relationships/oleObject" Target="embeddings/oleObject9.bin"/><Relationship Id="rId49"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2981</Words>
  <Characters>18360</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21299</CharactersWithSpaces>
  <SharedDoc>false</SharedDoc>
  <HLinks>
    <vt:vector size="6" baseType="variant">
      <vt:variant>
        <vt:i4>7405602</vt:i4>
      </vt:variant>
      <vt:variant>
        <vt:i4>0</vt:i4>
      </vt:variant>
      <vt:variant>
        <vt:i4>0</vt:i4>
      </vt:variant>
      <vt:variant>
        <vt:i4>5</vt:i4>
      </vt:variant>
      <vt:variant>
        <vt:lpwstr>https://www.ercot.com/mktrules/issues/NOGRR263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2024-07-22T22:33:00Z</dcterms:created>
  <dcterms:modified xsi:type="dcterms:W3CDTF">2024-07-22T22:35:00Z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2024-06-21T21:45:35Z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b9d94a85-629c-4a3f-a3eb-beeea038ff0a</vt:lpwstr>
  </property>
  <property fmtid="{D5CDD505-2E9C-101B-9397-08002B2CF9AE}" pid="8" name="MSIP_Label_7084cbda-52b8-46fb-a7b7-cb5bd465ed85_ContentBits">
    <vt:lpwstr>0</vt:lpwstr>
  </property>
</Properties>
</file>